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Default="00D73167">
      <w:pPr>
        <w:rPr>
          <w:rFonts w:ascii="Franklin Gothic Demi" w:hAnsi="Franklin Gothic Demi"/>
          <w:sz w:val="40"/>
          <w:szCs w:val="40"/>
        </w:rPr>
      </w:pPr>
      <w:bookmarkStart w:id="0" w:name="_Hlk25763857"/>
    </w:p>
    <w:p w14:paraId="0E2D32BE" w14:textId="39BDDED9" w:rsidR="002046F0" w:rsidRPr="003C2827" w:rsidRDefault="005B230C">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EC5E8CF" w:rsidR="00EF4A7B" w:rsidRPr="003C2827" w:rsidRDefault="00352DD1">
      <w:pPr>
        <w:rPr>
          <w:rFonts w:ascii="Franklin Gothic Demi" w:hAnsi="Franklin Gothic Demi"/>
          <w:sz w:val="40"/>
          <w:szCs w:val="40"/>
        </w:rPr>
      </w:pPr>
      <w:r w:rsidRPr="003C2827">
        <w:rPr>
          <w:rFonts w:ascii="Franklin Gothic Demi" w:hAnsi="Franklin Gothic Demi"/>
          <w:sz w:val="40"/>
          <w:szCs w:val="40"/>
        </w:rPr>
        <w:t>Harmonised implementation tools</w:t>
      </w:r>
    </w:p>
    <w:p w14:paraId="78B3CA13" w14:textId="6A7D7F2C" w:rsidR="008B53EE" w:rsidRDefault="00BF3651">
      <w:pPr>
        <w:rPr>
          <w:rFonts w:ascii="Franklin Gothic Demi" w:hAnsi="Franklin Gothic Demi"/>
          <w:sz w:val="48"/>
          <w:szCs w:val="48"/>
        </w:rPr>
      </w:pPr>
      <w:r>
        <w:rPr>
          <w:rFonts w:ascii="Franklin Gothic Demi" w:hAnsi="Franklin Gothic Demi"/>
          <w:sz w:val="48"/>
          <w:szCs w:val="48"/>
        </w:rPr>
        <w:t xml:space="preserve">Project and </w:t>
      </w:r>
      <w:r w:rsidR="00C43A6D">
        <w:rPr>
          <w:rFonts w:ascii="Franklin Gothic Demi" w:hAnsi="Franklin Gothic Demi"/>
          <w:sz w:val="48"/>
          <w:szCs w:val="48"/>
        </w:rPr>
        <w:t>p</w:t>
      </w:r>
      <w:r>
        <w:rPr>
          <w:rFonts w:ascii="Franklin Gothic Demi" w:hAnsi="Franklin Gothic Demi"/>
          <w:sz w:val="48"/>
          <w:szCs w:val="48"/>
        </w:rPr>
        <w:t xml:space="preserve">roject </w:t>
      </w:r>
      <w:r w:rsidR="00C43A6D">
        <w:rPr>
          <w:rFonts w:ascii="Franklin Gothic Demi" w:hAnsi="Franklin Gothic Demi"/>
          <w:sz w:val="48"/>
          <w:szCs w:val="48"/>
        </w:rPr>
        <w:t>p</w:t>
      </w:r>
      <w:r w:rsidR="008B53EE">
        <w:rPr>
          <w:rFonts w:ascii="Franklin Gothic Demi" w:hAnsi="Franklin Gothic Demi"/>
          <w:sz w:val="48"/>
          <w:szCs w:val="48"/>
        </w:rPr>
        <w:t xml:space="preserve">artner </w:t>
      </w:r>
    </w:p>
    <w:p w14:paraId="793AF6F9" w14:textId="71BEB70E" w:rsidR="00823FB2" w:rsidRDefault="0085537C">
      <w:pPr>
        <w:rPr>
          <w:rFonts w:ascii="Franklin Gothic Demi" w:hAnsi="Franklin Gothic Demi"/>
          <w:sz w:val="48"/>
          <w:szCs w:val="48"/>
        </w:rPr>
      </w:pPr>
      <w:r>
        <w:rPr>
          <w:rFonts w:ascii="Franklin Gothic Demi" w:hAnsi="Franklin Gothic Demi"/>
          <w:sz w:val="48"/>
          <w:szCs w:val="48"/>
        </w:rPr>
        <w:t>s</w:t>
      </w:r>
      <w:r w:rsidR="008B53EE">
        <w:rPr>
          <w:rFonts w:ascii="Franklin Gothic Demi" w:hAnsi="Franklin Gothic Demi"/>
          <w:sz w:val="48"/>
          <w:szCs w:val="48"/>
        </w:rPr>
        <w:t>tatements</w:t>
      </w:r>
    </w:p>
    <w:p w14:paraId="77129E60" w14:textId="6EC55055" w:rsidR="00352DD1" w:rsidRPr="003C2827" w:rsidRDefault="000518AA">
      <w:pPr>
        <w:rPr>
          <w:rFonts w:ascii="Franklin Gothic Demi" w:hAnsi="Franklin Gothic Demi"/>
          <w:sz w:val="48"/>
          <w:szCs w:val="48"/>
        </w:rPr>
      </w:pPr>
      <w:r w:rsidRPr="003C2827">
        <w:rPr>
          <w:rFonts w:ascii="Franklin Gothic Demi" w:hAnsi="Franklin Gothic Demi"/>
          <w:sz w:val="32"/>
          <w:szCs w:val="32"/>
        </w:rPr>
        <w:t>(</w:t>
      </w:r>
      <w:r w:rsidR="0085537C">
        <w:rPr>
          <w:rFonts w:ascii="Franklin Gothic Demi" w:hAnsi="Franklin Gothic Demi"/>
          <w:sz w:val="32"/>
          <w:szCs w:val="32"/>
        </w:rPr>
        <w:t>Final version 1.0 - September</w:t>
      </w:r>
      <w:r w:rsidRPr="003C2827">
        <w:rPr>
          <w:rFonts w:ascii="Franklin Gothic Demi" w:hAnsi="Franklin Gothic Demi"/>
          <w:sz w:val="32"/>
          <w:szCs w:val="32"/>
        </w:rPr>
        <w:t xml:space="preserve"> </w:t>
      </w:r>
      <w:r w:rsidR="008B53EE">
        <w:rPr>
          <w:rFonts w:ascii="Franklin Gothic Demi" w:hAnsi="Franklin Gothic Demi"/>
          <w:sz w:val="32"/>
          <w:szCs w:val="32"/>
        </w:rPr>
        <w:t>202</w:t>
      </w:r>
      <w:r w:rsidR="00C43A6D">
        <w:rPr>
          <w:rFonts w:ascii="Franklin Gothic Demi" w:hAnsi="Franklin Gothic Demi"/>
          <w:sz w:val="32"/>
          <w:szCs w:val="32"/>
        </w:rPr>
        <w:t>1</w:t>
      </w:r>
      <w:r w:rsidRPr="003C2827">
        <w:rPr>
          <w:rFonts w:ascii="Franklin Gothic Demi" w:hAnsi="Franklin Gothic Demi"/>
          <w:sz w:val="32"/>
          <w:szCs w:val="32"/>
        </w:rPr>
        <w:t>)</w:t>
      </w:r>
      <w:r w:rsidR="00B20A1A" w:rsidRPr="003C2827">
        <w:rPr>
          <w:rFonts w:ascii="Franklin Gothic Demi" w:hAnsi="Franklin Gothic Demi"/>
          <w:sz w:val="32"/>
          <w:szCs w:val="32"/>
        </w:rPr>
        <w:t xml:space="preserve"> </w:t>
      </w:r>
    </w:p>
    <w:bookmarkEnd w:id="0"/>
    <w:p w14:paraId="3E552ADF" w14:textId="547672C8" w:rsidR="00352DD1" w:rsidRPr="003C2827" w:rsidRDefault="00352DD1">
      <w:pPr>
        <w:rPr>
          <w:rFonts w:ascii="Franklin Gothic Book" w:hAnsi="Franklin Gothic Book"/>
        </w:rPr>
      </w:pPr>
    </w:p>
    <w:p w14:paraId="5F1E4E40" w14:textId="2A0ADF56" w:rsidR="00352DD1" w:rsidRPr="003C2827" w:rsidRDefault="00352DD1">
      <w:pPr>
        <w:rPr>
          <w:rFonts w:ascii="Franklin Gothic Book" w:hAnsi="Franklin Gothic Book"/>
        </w:rPr>
      </w:pPr>
    </w:p>
    <w:p w14:paraId="7E26AE78" w14:textId="09634CED" w:rsidR="00305DDB" w:rsidRPr="003C2827" w:rsidRDefault="00305DDB">
      <w:pPr>
        <w:rPr>
          <w:rFonts w:ascii="Franklin Gothic Book" w:hAnsi="Franklin Gothic Book"/>
        </w:rPr>
      </w:pPr>
    </w:p>
    <w:p w14:paraId="2BAAE723" w14:textId="77777777" w:rsidR="00D73167" w:rsidRDefault="00D73167" w:rsidP="00305DDB">
      <w:pPr>
        <w:rPr>
          <w:rFonts w:ascii="Franklin Gothic Book" w:hAnsi="Franklin Gothic Book"/>
        </w:rPr>
      </w:pPr>
    </w:p>
    <w:p w14:paraId="6F4CCCC3" w14:textId="77777777" w:rsidR="00D73167" w:rsidRDefault="00D73167" w:rsidP="00305DDB">
      <w:pPr>
        <w:rPr>
          <w:rFonts w:ascii="Franklin Gothic Book" w:hAnsi="Franklin Gothic Book"/>
        </w:rPr>
      </w:pPr>
    </w:p>
    <w:p w14:paraId="056505C5" w14:textId="66DDA730" w:rsidR="00305DDB" w:rsidRPr="00BE7702" w:rsidRDefault="00305DDB" w:rsidP="00305DDB">
      <w:pPr>
        <w:rPr>
          <w:rFonts w:ascii="Franklin Gothic Book" w:hAnsi="Franklin Gothic Book"/>
        </w:rPr>
      </w:pPr>
      <w:r w:rsidRPr="00BE7702">
        <w:rPr>
          <w:rFonts w:ascii="Franklin Gothic Book" w:hAnsi="Franklin Gothic Book"/>
        </w:rPr>
        <w:t>This is a</w:t>
      </w:r>
      <w:r w:rsidR="00CE3EA8" w:rsidRPr="00BE7702">
        <w:rPr>
          <w:rFonts w:ascii="Franklin Gothic Book" w:hAnsi="Franklin Gothic Book"/>
        </w:rPr>
        <w:t xml:space="preserve"> </w:t>
      </w:r>
      <w:r w:rsidR="00BE7702">
        <w:rPr>
          <w:rFonts w:ascii="Franklin Gothic Book" w:hAnsi="Franklin Gothic Book"/>
        </w:rPr>
        <w:t>Project and project partner s</w:t>
      </w:r>
      <w:r w:rsidR="008B53EE" w:rsidRPr="00BE7702">
        <w:rPr>
          <w:rFonts w:ascii="Franklin Gothic Book" w:hAnsi="Franklin Gothic Book"/>
        </w:rPr>
        <w:t>tatement</w:t>
      </w:r>
      <w:r w:rsidRPr="00BE7702">
        <w:rPr>
          <w:rFonts w:ascii="Franklin Gothic Book" w:hAnsi="Franklin Gothic Book"/>
        </w:rPr>
        <w:t xml:space="preserve"> </w:t>
      </w:r>
      <w:r w:rsidR="00BE7702">
        <w:rPr>
          <w:rFonts w:ascii="Franklin Gothic Book" w:hAnsi="Franklin Gothic Book"/>
        </w:rPr>
        <w:t>document</w:t>
      </w:r>
      <w:r w:rsidRPr="00BE7702">
        <w:rPr>
          <w:rFonts w:ascii="Franklin Gothic Book" w:hAnsi="Franklin Gothic Book"/>
        </w:rPr>
        <w:t xml:space="preserve"> for standard projects applying for funds in any </w:t>
      </w:r>
      <w:proofErr w:type="spellStart"/>
      <w:r w:rsidRPr="00BE7702">
        <w:rPr>
          <w:rFonts w:ascii="Franklin Gothic Book" w:hAnsi="Franklin Gothic Book"/>
        </w:rPr>
        <w:t>Interreg</w:t>
      </w:r>
      <w:proofErr w:type="spellEnd"/>
      <w:r w:rsidRPr="00BE7702">
        <w:rPr>
          <w:rFonts w:ascii="Franklin Gothic Book" w:hAnsi="Franklin Gothic Book"/>
        </w:rPr>
        <w:t xml:space="preserve"> strand.</w:t>
      </w:r>
      <w:r w:rsidR="00F27A92" w:rsidRPr="00BE7702">
        <w:rPr>
          <w:rFonts w:ascii="Franklin Gothic Book" w:hAnsi="Franklin Gothic Book"/>
        </w:rPr>
        <w:t xml:space="preserve"> </w:t>
      </w:r>
    </w:p>
    <w:p w14:paraId="0F9AFF1B" w14:textId="77777777" w:rsidR="00305DDB" w:rsidRPr="00BE7702" w:rsidRDefault="00305DDB" w:rsidP="00305DDB">
      <w:pPr>
        <w:jc w:val="both"/>
        <w:rPr>
          <w:rFonts w:ascii="Franklin Gothic Book" w:hAnsi="Franklin Gothic Book" w:cs="Arial"/>
          <w:bCs/>
        </w:rPr>
      </w:pPr>
      <w:bookmarkStart w:id="1" w:name="_Hlk25667728"/>
    </w:p>
    <w:p w14:paraId="48396C8D" w14:textId="4434687B" w:rsidR="00305DDB" w:rsidRPr="00BE7702" w:rsidRDefault="00305DDB" w:rsidP="00305DDB">
      <w:pPr>
        <w:jc w:val="both"/>
        <w:rPr>
          <w:rFonts w:ascii="Franklin Gothic Book" w:hAnsi="Franklin Gothic Book" w:cs="Arial"/>
          <w:bCs/>
        </w:rPr>
      </w:pPr>
      <w:r w:rsidRPr="00BE7702">
        <w:rPr>
          <w:rFonts w:ascii="Franklin Gothic Book" w:hAnsi="Franklin Gothic Book" w:cs="Arial"/>
          <w:bCs/>
        </w:rPr>
        <w:t xml:space="preserve">The main objectives of this </w:t>
      </w:r>
      <w:r w:rsidR="00BE7702">
        <w:rPr>
          <w:rFonts w:ascii="Franklin Gothic Book" w:hAnsi="Franklin Gothic Book" w:cs="Arial"/>
          <w:bCs/>
        </w:rPr>
        <w:t>document</w:t>
      </w:r>
      <w:r w:rsidRPr="00BE7702">
        <w:rPr>
          <w:rFonts w:ascii="Franklin Gothic Book" w:hAnsi="Franklin Gothic Book" w:cs="Arial"/>
          <w:bCs/>
        </w:rPr>
        <w:t xml:space="preserve"> are:</w:t>
      </w:r>
    </w:p>
    <w:p w14:paraId="1EE1C067" w14:textId="1F9ED037" w:rsidR="00594D1B" w:rsidRPr="00BE7702" w:rsidRDefault="00594D1B" w:rsidP="00305DDB">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BE7702">
        <w:rPr>
          <w:rFonts w:ascii="Franklin Gothic Book" w:eastAsia="Times New Roman" w:hAnsi="Franklin Gothic Book" w:cs="Arial"/>
          <w:bCs/>
          <w:color w:val="000000"/>
          <w:spacing w:val="4"/>
          <w:lang w:eastAsia="sl-SI"/>
        </w:rPr>
        <w:t xml:space="preserve">to confirm the availability of funds from prospective </w:t>
      </w:r>
      <w:r w:rsidR="00C43A6D" w:rsidRPr="00BE7702">
        <w:rPr>
          <w:rFonts w:ascii="Franklin Gothic Book" w:eastAsia="Times New Roman" w:hAnsi="Franklin Gothic Book" w:cs="Arial"/>
          <w:bCs/>
          <w:color w:val="000000"/>
          <w:spacing w:val="4"/>
          <w:lang w:eastAsia="sl-SI"/>
        </w:rPr>
        <w:t>partners</w:t>
      </w:r>
      <w:r w:rsidRPr="00BE7702">
        <w:rPr>
          <w:rFonts w:ascii="Franklin Gothic Book" w:eastAsia="Times New Roman" w:hAnsi="Franklin Gothic Book" w:cs="Arial"/>
          <w:bCs/>
          <w:color w:val="000000"/>
          <w:spacing w:val="4"/>
          <w:lang w:eastAsia="sl-SI"/>
        </w:rPr>
        <w:t xml:space="preserve"> in the project </w:t>
      </w:r>
    </w:p>
    <w:p w14:paraId="46171ACE" w14:textId="06C335C7" w:rsidR="00305DDB" w:rsidRPr="00BE7702" w:rsidRDefault="00594D1B" w:rsidP="00305DDB">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BE7702">
        <w:rPr>
          <w:rFonts w:ascii="Franklin Gothic Book" w:eastAsia="Times New Roman" w:hAnsi="Franklin Gothic Book" w:cs="Arial"/>
          <w:bCs/>
          <w:color w:val="000000"/>
          <w:spacing w:val="4"/>
          <w:lang w:eastAsia="sl-SI"/>
        </w:rPr>
        <w:t xml:space="preserve">to ensure compliance with wider </w:t>
      </w:r>
      <w:r w:rsidR="00C43A6D" w:rsidRPr="00BE7702">
        <w:rPr>
          <w:rFonts w:ascii="Franklin Gothic Book" w:eastAsia="Times New Roman" w:hAnsi="Franklin Gothic Book" w:cs="Arial"/>
          <w:bCs/>
          <w:color w:val="000000"/>
          <w:spacing w:val="4"/>
          <w:lang w:eastAsia="sl-SI"/>
        </w:rPr>
        <w:t>legal</w:t>
      </w:r>
      <w:r w:rsidRPr="00BE7702">
        <w:rPr>
          <w:rFonts w:ascii="Franklin Gothic Book" w:eastAsia="Times New Roman" w:hAnsi="Franklin Gothic Book" w:cs="Arial"/>
          <w:bCs/>
          <w:color w:val="000000"/>
          <w:spacing w:val="4"/>
          <w:lang w:eastAsia="sl-SI"/>
        </w:rPr>
        <w:t xml:space="preserve"> framework (procurement, GDPR)</w:t>
      </w:r>
    </w:p>
    <w:bookmarkEnd w:id="1"/>
    <w:p w14:paraId="7345D0C7" w14:textId="77777777" w:rsidR="00594D4C" w:rsidRPr="00BE7702" w:rsidRDefault="00594D4C" w:rsidP="000E2179">
      <w:pPr>
        <w:rPr>
          <w:rFonts w:ascii="Franklin Gothic Book" w:hAnsi="Franklin Gothic Book"/>
        </w:rPr>
      </w:pPr>
    </w:p>
    <w:p w14:paraId="35CC57C8" w14:textId="77D8CF03" w:rsidR="00505248" w:rsidRPr="003C2827" w:rsidRDefault="00594D4C" w:rsidP="000E2179">
      <w:pPr>
        <w:rPr>
          <w:rFonts w:ascii="Franklin Gothic Book" w:hAnsi="Franklin Gothic Book"/>
        </w:rPr>
      </w:pPr>
      <w:r w:rsidRPr="00BE7702">
        <w:rPr>
          <w:rFonts w:ascii="Franklin Gothic Book" w:hAnsi="Franklin Gothic Book"/>
        </w:rPr>
        <w:t xml:space="preserve">To reach a high </w:t>
      </w:r>
      <w:r w:rsidR="005E7668">
        <w:rPr>
          <w:rFonts w:ascii="Franklin Gothic Book" w:hAnsi="Franklin Gothic Book"/>
        </w:rPr>
        <w:t xml:space="preserve">level of </w:t>
      </w:r>
      <w:r w:rsidRPr="00BE7702">
        <w:rPr>
          <w:rFonts w:ascii="Franklin Gothic Book" w:hAnsi="Franklin Gothic Book"/>
        </w:rPr>
        <w:t xml:space="preserve">harmonisation, the HIT tools should be used as much as possible as they are. </w:t>
      </w:r>
      <w:r w:rsidR="00505248" w:rsidRPr="00BE7702">
        <w:rPr>
          <w:rFonts w:ascii="Franklin Gothic Book" w:hAnsi="Franklin Gothic Book"/>
        </w:rPr>
        <w:t xml:space="preserve">The tools </w:t>
      </w:r>
      <w:r w:rsidR="001334AB">
        <w:rPr>
          <w:rFonts w:ascii="Franklin Gothic Book" w:hAnsi="Franklin Gothic Book"/>
        </w:rPr>
        <w:t>have been</w:t>
      </w:r>
      <w:r w:rsidR="00505248" w:rsidRPr="00BE7702">
        <w:rPr>
          <w:rFonts w:ascii="Franklin Gothic Book" w:hAnsi="Franklin Gothic Book"/>
        </w:rPr>
        <w:t xml:space="preserve"> designed based on </w:t>
      </w:r>
      <w:r w:rsidR="001334AB">
        <w:rPr>
          <w:rFonts w:ascii="Franklin Gothic Book" w:hAnsi="Franklin Gothic Book"/>
        </w:rPr>
        <w:t>an</w:t>
      </w:r>
      <w:r w:rsidR="00505248" w:rsidRPr="00BE7702">
        <w:rPr>
          <w:rFonts w:ascii="Franklin Gothic Book" w:hAnsi="Franklin Gothic Book"/>
        </w:rPr>
        <w:t xml:space="preserve"> agreed structure that avoids</w:t>
      </w:r>
      <w:r w:rsidR="00A614DC" w:rsidRPr="00BE7702">
        <w:rPr>
          <w:rFonts w:ascii="Franklin Gothic Book" w:hAnsi="Franklin Gothic Book"/>
        </w:rPr>
        <w:t xml:space="preserve"> asking for similar information in different contexts.</w:t>
      </w:r>
      <w:r w:rsidR="00505248" w:rsidRPr="003C2827">
        <w:rPr>
          <w:rFonts w:ascii="Franklin Gothic Book" w:hAnsi="Franklin Gothic Book"/>
        </w:rPr>
        <w:t xml:space="preserve">  </w:t>
      </w:r>
    </w:p>
    <w:p w14:paraId="61A697DE" w14:textId="77777777" w:rsidR="00505248" w:rsidRPr="003C2827" w:rsidRDefault="00505248" w:rsidP="000E2179">
      <w:pPr>
        <w:rPr>
          <w:rFonts w:ascii="Franklin Gothic Book" w:eastAsia="Times New Roman" w:hAnsi="Franklin Gothic Book" w:cs="Arial"/>
          <w:bCs/>
          <w:color w:val="000000"/>
          <w:spacing w:val="4"/>
          <w:lang w:eastAsia="sl-SI"/>
        </w:rPr>
      </w:pPr>
    </w:p>
    <w:p w14:paraId="5867650B" w14:textId="538AA28B" w:rsidR="00594D4C" w:rsidRPr="003C2827" w:rsidRDefault="00594D4C" w:rsidP="000E2179">
      <w:pPr>
        <w:rPr>
          <w:rFonts w:ascii="Franklin Gothic Book" w:hAnsi="Franklin Gothic Book"/>
        </w:rPr>
      </w:pPr>
      <w:r w:rsidRPr="003C2827">
        <w:rPr>
          <w:rFonts w:ascii="Franklin Gothic Book" w:eastAsia="Times New Roman" w:hAnsi="Franklin Gothic Book" w:cs="Arial"/>
          <w:bCs/>
          <w:color w:val="000000"/>
          <w:spacing w:val="4"/>
          <w:lang w:eastAsia="sl-SI"/>
        </w:rPr>
        <w:t>If needed, the</w:t>
      </w:r>
      <w:r w:rsidR="001334AB">
        <w:rPr>
          <w:rFonts w:ascii="Franklin Gothic Book" w:eastAsia="Times New Roman" w:hAnsi="Franklin Gothic Book" w:cs="Arial"/>
          <w:bCs/>
          <w:color w:val="000000"/>
          <w:spacing w:val="4"/>
          <w:lang w:eastAsia="sl-SI"/>
        </w:rPr>
        <w:t xml:space="preserve"> following</w:t>
      </w:r>
      <w:r w:rsidRPr="003C2827">
        <w:rPr>
          <w:rFonts w:ascii="Franklin Gothic Book" w:eastAsia="Times New Roman" w:hAnsi="Franklin Gothic Book" w:cs="Arial"/>
          <w:bCs/>
          <w:color w:val="000000"/>
          <w:spacing w:val="4"/>
          <w:lang w:eastAsia="sl-SI"/>
        </w:rPr>
        <w:t xml:space="preserve"> flexibility principles can be applied:</w:t>
      </w:r>
    </w:p>
    <w:p w14:paraId="76EF22C4" w14:textId="787915FE" w:rsidR="00594D4C" w:rsidRPr="003C2827" w:rsidRDefault="004620DA"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It is p</w:t>
      </w:r>
      <w:r w:rsidR="00594D4C" w:rsidRPr="003C2827">
        <w:rPr>
          <w:rFonts w:ascii="Franklin Gothic Book" w:eastAsia="Times New Roman" w:hAnsi="Franklin Gothic Book" w:cs="Arial"/>
          <w:bCs/>
          <w:color w:val="000000"/>
          <w:spacing w:val="4"/>
          <w:lang w:eastAsia="sl-SI"/>
        </w:rPr>
        <w:t>ossible to change the order of main parts or questions within each part</w:t>
      </w:r>
      <w:r w:rsidR="00CF36C8" w:rsidRPr="003C2827">
        <w:rPr>
          <w:rFonts w:ascii="Franklin Gothic Book" w:eastAsia="Times New Roman" w:hAnsi="Franklin Gothic Book" w:cs="Arial"/>
          <w:bCs/>
          <w:color w:val="000000"/>
          <w:spacing w:val="4"/>
          <w:lang w:eastAsia="sl-SI"/>
        </w:rPr>
        <w:t>.</w:t>
      </w:r>
    </w:p>
    <w:p w14:paraId="69D7164A" w14:textId="3F39599A"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Changes that don't disrupt</w:t>
      </w:r>
      <w:r w:rsidR="001E3B29" w:rsidRPr="003C2827">
        <w:rPr>
          <w:rFonts w:ascii="Franklin Gothic Book" w:eastAsia="Times New Roman" w:hAnsi="Franklin Gothic Book" w:cs="Arial"/>
          <w:bCs/>
          <w:color w:val="000000"/>
          <w:spacing w:val="4"/>
          <w:lang w:eastAsia="sl-SI"/>
        </w:rPr>
        <w:t xml:space="preserve"> the main logic of sections/</w:t>
      </w:r>
      <w:r w:rsidRPr="003C2827">
        <w:rPr>
          <w:rFonts w:ascii="Franklin Gothic Book" w:eastAsia="Times New Roman" w:hAnsi="Franklin Gothic Book" w:cs="Arial"/>
          <w:bCs/>
          <w:color w:val="000000"/>
          <w:spacing w:val="4"/>
          <w:lang w:eastAsia="sl-SI"/>
        </w:rPr>
        <w:t>questions are possible</w:t>
      </w:r>
      <w:r w:rsidR="00CF36C8" w:rsidRPr="003C2827">
        <w:rPr>
          <w:rFonts w:ascii="Franklin Gothic Book" w:eastAsia="Times New Roman" w:hAnsi="Franklin Gothic Book" w:cs="Arial"/>
          <w:bCs/>
          <w:color w:val="000000"/>
          <w:spacing w:val="4"/>
          <w:lang w:eastAsia="sl-SI"/>
        </w:rPr>
        <w:t>.</w:t>
      </w:r>
      <w:r w:rsidR="00505248" w:rsidRPr="003C2827">
        <w:rPr>
          <w:rFonts w:ascii="Franklin Gothic Book" w:eastAsia="Times New Roman" w:hAnsi="Franklin Gothic Book" w:cs="Arial"/>
          <w:bCs/>
          <w:color w:val="000000"/>
          <w:spacing w:val="4"/>
          <w:lang w:eastAsia="sl-SI"/>
        </w:rPr>
        <w:t xml:space="preserve"> The logic can be disrupted when one change influences some other part(s) of the tool.</w:t>
      </w:r>
    </w:p>
    <w:p w14:paraId="7B7F0EDD" w14:textId="0EFA9F6B"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Optional questions (in yellow) can be left out partially or in full. </w:t>
      </w:r>
    </w:p>
    <w:p w14:paraId="51C323D1" w14:textId="77777777" w:rsidR="00CF36C8"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Multiple languages are possible by adding fields to enter the text in other languages</w:t>
      </w:r>
      <w:r w:rsidR="00CF36C8" w:rsidRPr="003C2827">
        <w:rPr>
          <w:rFonts w:ascii="Franklin Gothic Book" w:eastAsia="Times New Roman" w:hAnsi="Franklin Gothic Book" w:cs="Arial"/>
          <w:bCs/>
          <w:color w:val="000000"/>
          <w:spacing w:val="4"/>
          <w:lang w:eastAsia="sl-SI"/>
        </w:rPr>
        <w:t>.</w:t>
      </w:r>
    </w:p>
    <w:p w14:paraId="5F88B412" w14:textId="040A5FDE" w:rsidR="00594D4C" w:rsidRPr="003C2827" w:rsidRDefault="00594D4C" w:rsidP="00BE7702">
      <w:pPr>
        <w:ind w:left="252"/>
        <w:jc w:val="both"/>
        <w:rPr>
          <w:rFonts w:ascii="Franklin Gothic Book" w:eastAsia="Times New Roman" w:hAnsi="Franklin Gothic Book" w:cs="Arial"/>
          <w:bCs/>
          <w:color w:val="000000"/>
          <w:spacing w:val="4"/>
          <w:lang w:eastAsia="sl-SI"/>
        </w:rPr>
      </w:pPr>
    </w:p>
    <w:p w14:paraId="7C18AA21" w14:textId="5943A43B" w:rsidR="00305DDB" w:rsidRPr="003C2827" w:rsidRDefault="00305DDB">
      <w:pPr>
        <w:rPr>
          <w:rFonts w:ascii="Franklin Gothic Book" w:hAnsi="Franklin Gothic Book"/>
        </w:rPr>
      </w:pPr>
    </w:p>
    <w:p w14:paraId="1300492C" w14:textId="77777777" w:rsidR="00305DDB" w:rsidRPr="003C2827" w:rsidRDefault="00305DDB">
      <w:pPr>
        <w:rPr>
          <w:rFonts w:ascii="Franklin Gothic Book" w:hAnsi="Franklin Gothic Book"/>
        </w:rPr>
      </w:pPr>
    </w:p>
    <w:p w14:paraId="7D988606" w14:textId="5F5A82FF" w:rsidR="00352DD1" w:rsidRPr="003C2827" w:rsidRDefault="00352DD1">
      <w:pPr>
        <w:rPr>
          <w:rFonts w:ascii="Franklin Gothic Book" w:hAnsi="Franklin Gothic Book"/>
        </w:rPr>
      </w:pPr>
    </w:p>
    <w:p w14:paraId="6D4DCA2A" w14:textId="77777777" w:rsidR="00A35B05" w:rsidRPr="003C2827" w:rsidRDefault="00A35B05">
      <w:pPr>
        <w:rPr>
          <w:rFonts w:asciiTheme="majorHAnsi" w:hAnsiTheme="majorHAnsi"/>
          <w:color w:val="007BA1"/>
          <w:sz w:val="28"/>
          <w:szCs w:val="28"/>
        </w:rPr>
      </w:pPr>
      <w:r w:rsidRPr="003C2827">
        <w:rPr>
          <w:rFonts w:asciiTheme="majorHAnsi" w:hAnsiTheme="majorHAnsi"/>
          <w:color w:val="007BA1"/>
          <w:sz w:val="28"/>
          <w:szCs w:val="28"/>
        </w:rPr>
        <w:br w:type="page"/>
      </w:r>
    </w:p>
    <w:p w14:paraId="0152591B" w14:textId="1D0C86D1" w:rsidR="00061DD4" w:rsidRPr="00623F4D" w:rsidRDefault="00061DD4" w:rsidP="00061DD4">
      <w:pPr>
        <w:rPr>
          <w:rFonts w:ascii="Franklin Gothic Demi" w:hAnsi="Franklin Gothic Demi" w:cs="Arial"/>
          <w:sz w:val="28"/>
          <w:szCs w:val="28"/>
        </w:rPr>
      </w:pPr>
      <w:r>
        <w:rPr>
          <w:rFonts w:ascii="Franklin Gothic Demi" w:hAnsi="Franklin Gothic Demi" w:cs="Arial"/>
          <w:sz w:val="28"/>
          <w:szCs w:val="28"/>
        </w:rPr>
        <w:lastRenderedPageBreak/>
        <w:t>Project</w:t>
      </w:r>
      <w:r w:rsidR="00BF3651">
        <w:rPr>
          <w:rFonts w:ascii="Franklin Gothic Demi" w:hAnsi="Franklin Gothic Demi" w:cs="Arial"/>
          <w:sz w:val="28"/>
          <w:szCs w:val="28"/>
        </w:rPr>
        <w:t xml:space="preserve"> </w:t>
      </w:r>
      <w:r w:rsidR="00C43A6D">
        <w:rPr>
          <w:rFonts w:ascii="Franklin Gothic Demi" w:hAnsi="Franklin Gothic Demi" w:cs="Arial"/>
          <w:sz w:val="28"/>
          <w:szCs w:val="28"/>
        </w:rPr>
        <w:t>s</w:t>
      </w:r>
      <w:r w:rsidRPr="00623F4D">
        <w:rPr>
          <w:rFonts w:ascii="Franklin Gothic Demi" w:hAnsi="Franklin Gothic Demi" w:cs="Arial"/>
          <w:sz w:val="28"/>
          <w:szCs w:val="28"/>
        </w:rPr>
        <w:t xml:space="preserve">tatement  </w:t>
      </w:r>
    </w:p>
    <w:p w14:paraId="3B77FA8E" w14:textId="57FCE84A" w:rsidR="00352DD1" w:rsidRPr="003C2827" w:rsidRDefault="00352DD1">
      <w:pPr>
        <w:rPr>
          <w:rFonts w:ascii="Franklin Gothic Book" w:hAnsi="Franklin Gothic Book"/>
        </w:rPr>
      </w:pPr>
    </w:p>
    <w:p w14:paraId="064DCFE8" w14:textId="77777777" w:rsidR="000E2179" w:rsidRPr="003C2827" w:rsidRDefault="000E2179" w:rsidP="000E2179">
      <w:pPr>
        <w:rPr>
          <w:rFonts w:ascii="Franklin Gothic Book" w:hAnsi="Franklin Gothic Book"/>
          <w:color w:val="003399"/>
        </w:rPr>
      </w:pPr>
      <w:r w:rsidRPr="003C2827">
        <w:rPr>
          <w:rFonts w:ascii="Franklin Gothic Book" w:hAnsi="Franklin Gothic Book"/>
          <w:color w:val="003399"/>
        </w:rPr>
        <w:t>Purpose and logic:</w:t>
      </w:r>
    </w:p>
    <w:p w14:paraId="68A35AE1" w14:textId="57542891" w:rsidR="006A15CD" w:rsidRDefault="006A15CD" w:rsidP="000E2179">
      <w:pPr>
        <w:pStyle w:val="Listeafsnit"/>
        <w:numPr>
          <w:ilvl w:val="0"/>
          <w:numId w:val="2"/>
        </w:numPr>
        <w:rPr>
          <w:rFonts w:ascii="Franklin Gothic Book" w:hAnsi="Franklin Gothic Book"/>
          <w:color w:val="003399"/>
        </w:rPr>
      </w:pPr>
      <w:r>
        <w:rPr>
          <w:rFonts w:ascii="Franklin Gothic Book" w:hAnsi="Franklin Gothic Book"/>
          <w:color w:val="003399"/>
        </w:rPr>
        <w:t xml:space="preserve">This section contains elements needed to confirm project's understanding of and compliance with the wider </w:t>
      </w:r>
      <w:r w:rsidR="00C43A6D">
        <w:rPr>
          <w:rFonts w:ascii="Franklin Gothic Book" w:hAnsi="Franklin Gothic Book"/>
          <w:color w:val="003399"/>
        </w:rPr>
        <w:t>legal</w:t>
      </w:r>
      <w:r>
        <w:rPr>
          <w:rFonts w:ascii="Franklin Gothic Book" w:hAnsi="Franklin Gothic Book"/>
          <w:color w:val="003399"/>
        </w:rPr>
        <w:t xml:space="preserve"> framework</w:t>
      </w:r>
    </w:p>
    <w:p w14:paraId="7B083E60" w14:textId="049CB820" w:rsidR="000E2179" w:rsidRPr="003C2827" w:rsidRDefault="00624D9B" w:rsidP="000E2179">
      <w:pPr>
        <w:pStyle w:val="Listeafsnit"/>
        <w:numPr>
          <w:ilvl w:val="0"/>
          <w:numId w:val="2"/>
        </w:numPr>
        <w:rPr>
          <w:rFonts w:ascii="Franklin Gothic Book" w:hAnsi="Franklin Gothic Book"/>
          <w:color w:val="003399"/>
        </w:rPr>
      </w:pPr>
      <w:r>
        <w:rPr>
          <w:rFonts w:ascii="Franklin Gothic Book" w:hAnsi="Franklin Gothic Book"/>
          <w:color w:val="003399"/>
        </w:rPr>
        <w:t>This template can be turned into an online form in monitoring systems or be uploaded in the relevant section of the online systems</w:t>
      </w:r>
    </w:p>
    <w:p w14:paraId="72877BA6" w14:textId="2D62283B" w:rsidR="000E2179" w:rsidRPr="003C2827" w:rsidRDefault="000E2179">
      <w:pPr>
        <w:rPr>
          <w:rFonts w:ascii="Franklin Gothic Book" w:hAnsi="Franklin Gothic Book"/>
          <w:color w:val="003399"/>
        </w:rPr>
      </w:pPr>
      <w:r w:rsidRPr="003C2827">
        <w:rPr>
          <w:rFonts w:ascii="Franklin Gothic Book" w:hAnsi="Franklin Gothic Book"/>
          <w:color w:val="003399"/>
        </w:rPr>
        <w:t>-----------------------------------------------------------------------------</w:t>
      </w:r>
    </w:p>
    <w:p w14:paraId="529F79C7" w14:textId="77777777" w:rsidR="000E2179" w:rsidRPr="003C2827" w:rsidRDefault="000E2179">
      <w:pPr>
        <w:rPr>
          <w:rFonts w:ascii="Franklin Gothic Book" w:hAnsi="Franklin Gothic Book"/>
        </w:rPr>
      </w:pPr>
    </w:p>
    <w:p w14:paraId="4A6DC7CF" w14:textId="593F1B05" w:rsidR="00061DD4" w:rsidRDefault="00061DD4" w:rsidP="00061DD4">
      <w:pPr>
        <w:spacing w:after="60"/>
        <w:rPr>
          <w:rFonts w:ascii="Franklin Gothic Book" w:hAnsi="Franklin Gothic Book"/>
        </w:rPr>
      </w:pPr>
      <w:r w:rsidRPr="00984781">
        <w:rPr>
          <w:rFonts w:ascii="Franklin Gothic Book" w:hAnsi="Franklin Gothic Book"/>
        </w:rPr>
        <w:t>By signing the application form</w:t>
      </w:r>
      <w:r w:rsidR="001334AB">
        <w:rPr>
          <w:rFonts w:ascii="Franklin Gothic Book" w:hAnsi="Franklin Gothic Book"/>
        </w:rPr>
        <w:t>,</w:t>
      </w:r>
      <w:r w:rsidRPr="00984781">
        <w:rPr>
          <w:rFonts w:ascii="Franklin Gothic Book" w:hAnsi="Franklin Gothic Book"/>
        </w:rPr>
        <w:t xml:space="preserve"> the lead partner on behalf of all partners confirms that:</w:t>
      </w:r>
    </w:p>
    <w:p w14:paraId="2C60D11D" w14:textId="77777777" w:rsidR="00BF3651" w:rsidRPr="00984781" w:rsidRDefault="00BF3651" w:rsidP="00061DD4">
      <w:pPr>
        <w:spacing w:after="60"/>
        <w:rPr>
          <w:rFonts w:ascii="Franklin Gothic Book" w:hAnsi="Franklin Gothic Book"/>
        </w:rPr>
      </w:pPr>
    </w:p>
    <w:p w14:paraId="709725FD" w14:textId="77777777" w:rsidR="00061DD4" w:rsidRDefault="00061DD4" w:rsidP="00061DD4">
      <w:pPr>
        <w:numPr>
          <w:ilvl w:val="0"/>
          <w:numId w:val="34"/>
        </w:numPr>
        <w:spacing w:after="60"/>
        <w:rPr>
          <w:rFonts w:ascii="Franklin Gothic Book" w:hAnsi="Franklin Gothic Book"/>
        </w:rPr>
      </w:pPr>
      <w:r>
        <w:rPr>
          <w:rFonts w:ascii="Franklin Gothic Book" w:hAnsi="Franklin Gothic Book"/>
        </w:rPr>
        <w:t xml:space="preserve">the project respects the EU requirements for joint development, joint implementation, joint staffing and joint financing; </w:t>
      </w:r>
    </w:p>
    <w:p w14:paraId="71995A49" w14:textId="0B505FF2" w:rsidR="00061DD4" w:rsidRDefault="00061DD4" w:rsidP="00061DD4">
      <w:pPr>
        <w:numPr>
          <w:ilvl w:val="0"/>
          <w:numId w:val="34"/>
        </w:numPr>
        <w:spacing w:after="60"/>
        <w:rPr>
          <w:rFonts w:ascii="Franklin Gothic Book" w:hAnsi="Franklin Gothic Book"/>
        </w:rPr>
      </w:pPr>
      <w:r w:rsidRPr="00984781">
        <w:rPr>
          <w:rFonts w:ascii="Franklin Gothic Book" w:hAnsi="Franklin Gothic Book"/>
        </w:rPr>
        <w:t>the project</w:t>
      </w:r>
      <w:r w:rsidR="009F4FDC">
        <w:rPr>
          <w:rFonts w:ascii="Franklin Gothic Book" w:hAnsi="Franklin Gothic Book"/>
        </w:rPr>
        <w:t>,</w:t>
      </w:r>
      <w:r w:rsidRPr="00984781">
        <w:rPr>
          <w:rFonts w:ascii="Franklin Gothic Book" w:hAnsi="Franklin Gothic Book"/>
        </w:rPr>
        <w:t xml:space="preserve"> neither in whole </w:t>
      </w:r>
      <w:r w:rsidR="009F4FDC">
        <w:rPr>
          <w:rFonts w:ascii="Franklin Gothic Book" w:hAnsi="Franklin Gothic Book"/>
        </w:rPr>
        <w:t>n</w:t>
      </w:r>
      <w:r w:rsidRPr="00984781">
        <w:rPr>
          <w:rFonts w:ascii="Franklin Gothic Book" w:hAnsi="Franklin Gothic Book"/>
        </w:rPr>
        <w:t>or in part</w:t>
      </w:r>
      <w:r w:rsidR="009F4FDC">
        <w:rPr>
          <w:rFonts w:ascii="Franklin Gothic Book" w:hAnsi="Franklin Gothic Book"/>
        </w:rPr>
        <w:t>,</w:t>
      </w:r>
      <w:r w:rsidRPr="00984781">
        <w:rPr>
          <w:rFonts w:ascii="Franklin Gothic Book" w:hAnsi="Franklin Gothic Book"/>
        </w:rPr>
        <w:t xml:space="preserve"> has or will receive any other additional EU funds (except for the funds indicated in this application form) </w:t>
      </w:r>
      <w:r>
        <w:rPr>
          <w:rFonts w:ascii="Franklin Gothic Book" w:hAnsi="Franklin Gothic Book"/>
        </w:rPr>
        <w:t xml:space="preserve">for the activities indicated in the application form </w:t>
      </w:r>
      <w:r w:rsidRPr="00984781">
        <w:rPr>
          <w:rFonts w:ascii="Franklin Gothic Book" w:hAnsi="Franklin Gothic Book"/>
        </w:rPr>
        <w:t>during the duration of the project;</w:t>
      </w:r>
    </w:p>
    <w:p w14:paraId="23299AA2" w14:textId="77777777" w:rsidR="00061DD4" w:rsidRPr="00984781" w:rsidRDefault="00061DD4" w:rsidP="00061DD4">
      <w:pPr>
        <w:numPr>
          <w:ilvl w:val="0"/>
          <w:numId w:val="34"/>
        </w:numPr>
        <w:spacing w:after="60"/>
        <w:rPr>
          <w:rFonts w:ascii="Franklin Gothic Book" w:hAnsi="Franklin Gothic Book"/>
        </w:rPr>
      </w:pPr>
      <w:r>
        <w:rPr>
          <w:rFonts w:ascii="Franklin Gothic Book" w:hAnsi="Franklin Gothic Book"/>
        </w:rPr>
        <w:t>the project has not been fully implemented before the submission of this application;</w:t>
      </w:r>
    </w:p>
    <w:p w14:paraId="0E1DF2ED" w14:textId="77777777" w:rsidR="00061DD4" w:rsidRPr="00984781" w:rsidRDefault="00061DD4" w:rsidP="00061DD4">
      <w:pPr>
        <w:numPr>
          <w:ilvl w:val="0"/>
          <w:numId w:val="34"/>
        </w:numPr>
        <w:spacing w:after="60"/>
        <w:rPr>
          <w:rFonts w:ascii="Franklin Gothic Book" w:hAnsi="Franklin Gothic Book"/>
        </w:rPr>
      </w:pPr>
      <w:r w:rsidRPr="00984781">
        <w:rPr>
          <w:rFonts w:ascii="Franklin Gothic Book" w:hAnsi="Franklin Gothic Book"/>
        </w:rPr>
        <w:t>the project partners listed in the application form are committed to take part in the project’s activities and financing;</w:t>
      </w:r>
    </w:p>
    <w:p w14:paraId="2DFD18CF" w14:textId="77777777" w:rsidR="00061DD4" w:rsidRPr="00984781" w:rsidRDefault="00061DD4" w:rsidP="00061DD4">
      <w:pPr>
        <w:numPr>
          <w:ilvl w:val="0"/>
          <w:numId w:val="34"/>
        </w:numPr>
        <w:spacing w:after="60"/>
        <w:rPr>
          <w:rFonts w:ascii="Franklin Gothic Book" w:hAnsi="Franklin Gothic Book"/>
        </w:rPr>
      </w:pPr>
      <w:r w:rsidRPr="00984781">
        <w:rPr>
          <w:rFonts w:ascii="Franklin Gothic Book" w:hAnsi="Franklin Gothic Book"/>
        </w:rPr>
        <w:t>the project is in line with the relevant EU and national/regional legislation and policies of the regions and countries involved;</w:t>
      </w:r>
    </w:p>
    <w:p w14:paraId="61AD8534" w14:textId="48E9234E" w:rsidR="00061DD4" w:rsidRPr="00984781" w:rsidRDefault="00061DD4" w:rsidP="00061DD4">
      <w:pPr>
        <w:numPr>
          <w:ilvl w:val="0"/>
          <w:numId w:val="34"/>
        </w:numPr>
        <w:spacing w:after="60"/>
        <w:rPr>
          <w:rFonts w:ascii="Franklin Gothic Book" w:hAnsi="Franklin Gothic Book"/>
        </w:rPr>
      </w:pPr>
      <w:r w:rsidRPr="00984781">
        <w:rPr>
          <w:rFonts w:ascii="Franklin Gothic Book" w:hAnsi="Franklin Gothic Book"/>
        </w:rPr>
        <w:t xml:space="preserve">the lead partner and the project partners will act according to the provisions of the relevant EU regulations, the specific provisions of the programme </w:t>
      </w:r>
      <w:r>
        <w:rPr>
          <w:rFonts w:ascii="Franklin Gothic Book" w:hAnsi="Franklin Gothic Book"/>
        </w:rPr>
        <w:t xml:space="preserve">and national rules, </w:t>
      </w:r>
      <w:r w:rsidRPr="00984781">
        <w:rPr>
          <w:rFonts w:ascii="Franklin Gothic Book" w:hAnsi="Franklin Gothic Book"/>
        </w:rPr>
        <w:t xml:space="preserve">especially regarding structural funds, public procurement, </w:t>
      </w:r>
      <w:r w:rsidR="001334AB">
        <w:rPr>
          <w:rFonts w:ascii="Franklin Gothic Book" w:hAnsi="Franklin Gothic Book"/>
        </w:rPr>
        <w:t>S</w:t>
      </w:r>
      <w:r w:rsidRPr="00984781">
        <w:rPr>
          <w:rFonts w:ascii="Franklin Gothic Book" w:hAnsi="Franklin Gothic Book"/>
        </w:rPr>
        <w:t xml:space="preserve">tate </w:t>
      </w:r>
      <w:r w:rsidR="001334AB">
        <w:rPr>
          <w:rFonts w:ascii="Franklin Gothic Book" w:hAnsi="Franklin Gothic Book"/>
        </w:rPr>
        <w:t>A</w:t>
      </w:r>
      <w:r w:rsidRPr="00984781">
        <w:rPr>
          <w:rFonts w:ascii="Franklin Gothic Book" w:hAnsi="Franklin Gothic Book"/>
        </w:rPr>
        <w:t>id, equal opportunities</w:t>
      </w:r>
      <w:r w:rsidR="00FC4BB2">
        <w:rPr>
          <w:rFonts w:ascii="Franklin Gothic Book" w:hAnsi="Franklin Gothic Book"/>
        </w:rPr>
        <w:t xml:space="preserve"> and non-discrimination</w:t>
      </w:r>
      <w:r w:rsidRPr="00984781">
        <w:rPr>
          <w:rFonts w:ascii="Franklin Gothic Book" w:hAnsi="Franklin Gothic Book"/>
        </w:rPr>
        <w:t xml:space="preserve"> and sus</w:t>
      </w:r>
      <w:r>
        <w:rPr>
          <w:rFonts w:ascii="Franklin Gothic Book" w:hAnsi="Franklin Gothic Book"/>
        </w:rPr>
        <w:t>tainable development</w:t>
      </w:r>
      <w:r w:rsidR="00FC4BB2">
        <w:rPr>
          <w:rFonts w:ascii="Franklin Gothic Book" w:hAnsi="Franklin Gothic Book"/>
        </w:rPr>
        <w:t>, and has no harmful impact on the environment</w:t>
      </w:r>
      <w:r w:rsidRPr="00984781">
        <w:rPr>
          <w:rFonts w:ascii="Franklin Gothic Book" w:hAnsi="Franklin Gothic Book"/>
        </w:rPr>
        <w:t>;</w:t>
      </w:r>
    </w:p>
    <w:p w14:paraId="63896A0A" w14:textId="41833C03" w:rsidR="00061DD4" w:rsidRDefault="00061DD4" w:rsidP="00BE7702">
      <w:pPr>
        <w:numPr>
          <w:ilvl w:val="0"/>
          <w:numId w:val="34"/>
        </w:numPr>
        <w:spacing w:after="60"/>
      </w:pPr>
      <w:r w:rsidRPr="00984781">
        <w:rPr>
          <w:rFonts w:ascii="Franklin Gothic Book" w:hAnsi="Franklin Gothic Book"/>
        </w:rPr>
        <w:t>the information in the application form is accurate and true to the best knowledge of the lead partner.</w:t>
      </w:r>
    </w:p>
    <w:p w14:paraId="67D2D1AA" w14:textId="235DDF9B" w:rsidR="00BF3651" w:rsidRPr="002758A0" w:rsidRDefault="00BF3651">
      <w:pPr>
        <w:pStyle w:val="Listeafsnit"/>
        <w:numPr>
          <w:ilvl w:val="0"/>
          <w:numId w:val="44"/>
        </w:numPr>
        <w:spacing w:after="200"/>
        <w:rPr>
          <w:rFonts w:ascii="Franklin Gothic Book" w:hAnsi="Franklin Gothic Book"/>
        </w:rPr>
      </w:pPr>
      <w:r>
        <w:rPr>
          <w:rFonts w:ascii="Franklin Gothic Book" w:hAnsi="Franklin Gothic Book"/>
        </w:rPr>
        <w:t>All natural persons participating in the project and project activities have in advance given their consent to</w:t>
      </w:r>
      <w:r w:rsidR="009F4FDC">
        <w:rPr>
          <w:rFonts w:ascii="Franklin Gothic Book" w:hAnsi="Franklin Gothic Book"/>
        </w:rPr>
        <w:t xml:space="preserve"> the</w:t>
      </w:r>
      <w:r>
        <w:rPr>
          <w:rFonts w:ascii="Franklin Gothic Book" w:hAnsi="Franklin Gothic Book"/>
        </w:rPr>
        <w:t xml:space="preserve"> collection, recording, storage and transfer of their personal data in databases of the </w:t>
      </w:r>
      <w:r w:rsidR="001334AB">
        <w:rPr>
          <w:rFonts w:ascii="Franklin Gothic Book" w:hAnsi="Franklin Gothic Book"/>
        </w:rPr>
        <w:t>p</w:t>
      </w:r>
      <w:r>
        <w:rPr>
          <w:rFonts w:ascii="Franklin Gothic Book" w:hAnsi="Franklin Gothic Book"/>
        </w:rPr>
        <w:t>rogramme au</w:t>
      </w:r>
      <w:r w:rsidR="00CB66EA">
        <w:rPr>
          <w:rFonts w:ascii="Franklin Gothic Book" w:hAnsi="Franklin Gothic Book"/>
        </w:rPr>
        <w:t xml:space="preserve">thorities and management bodies, as well as data transfer to third parties identified in </w:t>
      </w:r>
      <w:r w:rsidR="009F4FDC" w:rsidRPr="00BE7702">
        <w:rPr>
          <w:rFonts w:ascii="Franklin Gothic Book" w:hAnsi="Franklin Gothic Book"/>
          <w:i/>
          <w:highlight w:val="lightGray"/>
        </w:rPr>
        <w:t>[insert programme name]</w:t>
      </w:r>
      <w:r w:rsidR="00CB66EA">
        <w:rPr>
          <w:rFonts w:ascii="Franklin Gothic Book" w:hAnsi="Franklin Gothic Book"/>
        </w:rPr>
        <w:t xml:space="preserve"> </w:t>
      </w:r>
      <w:r w:rsidR="009F4FDC">
        <w:rPr>
          <w:rFonts w:ascii="Franklin Gothic Book" w:hAnsi="Franklin Gothic Book"/>
        </w:rPr>
        <w:t>'</w:t>
      </w:r>
      <w:r w:rsidR="00CB66EA">
        <w:rPr>
          <w:rFonts w:ascii="Franklin Gothic Book" w:hAnsi="Franklin Gothic Book"/>
        </w:rPr>
        <w:t>s privacy policy</w:t>
      </w:r>
      <w:r w:rsidR="002C60CF">
        <w:rPr>
          <w:rFonts w:ascii="Franklin Gothic Book" w:hAnsi="Franklin Gothic Book"/>
        </w:rPr>
        <w:t xml:space="preserve"> (e.g.</w:t>
      </w:r>
      <w:r w:rsidR="001334AB">
        <w:rPr>
          <w:rFonts w:ascii="Franklin Gothic Book" w:hAnsi="Franklin Gothic Book"/>
        </w:rPr>
        <w:t>,</w:t>
      </w:r>
      <w:r w:rsidR="002C60CF">
        <w:rPr>
          <w:rFonts w:ascii="Franklin Gothic Book" w:hAnsi="Franklin Gothic Book"/>
        </w:rPr>
        <w:t xml:space="preserve"> European Commission)</w:t>
      </w:r>
      <w:r w:rsidR="002758A0">
        <w:rPr>
          <w:rFonts w:ascii="Franklin Gothic Book" w:hAnsi="Franklin Gothic Book"/>
        </w:rPr>
        <w:t xml:space="preserve">, in accordance with the provisions for data transfer and data </w:t>
      </w:r>
      <w:r w:rsidR="009F4FDC">
        <w:rPr>
          <w:rFonts w:ascii="Franklin Gothic Book" w:hAnsi="Franklin Gothic Book"/>
        </w:rPr>
        <w:t>processing described</w:t>
      </w:r>
      <w:r w:rsidR="002758A0">
        <w:rPr>
          <w:rFonts w:ascii="Franklin Gothic Book" w:hAnsi="Franklin Gothic Book"/>
        </w:rPr>
        <w:t xml:space="preserve"> in Regulation 2016/ 679 (General Data Protection Regulation/ GDPR). </w:t>
      </w:r>
    </w:p>
    <w:p w14:paraId="65C38DD4" w14:textId="77777777" w:rsidR="00061DD4" w:rsidRPr="00707B75" w:rsidRDefault="00061DD4" w:rsidP="00061DD4">
      <w:pPr>
        <w:rPr>
          <w:rFonts w:ascii="Franklin Gothic Book" w:hAnsi="Franklin Gothic Book"/>
        </w:rPr>
      </w:pPr>
    </w:p>
    <w:p w14:paraId="1A24EB6A" w14:textId="77777777" w:rsidR="00061DD4" w:rsidRDefault="00061DD4" w:rsidP="00061DD4">
      <w:pPr>
        <w:rPr>
          <w:rFonts w:ascii="Franklin Gothic Demi" w:hAnsi="Franklin Gothic Demi" w:cs="Arial"/>
          <w:sz w:val="28"/>
          <w:szCs w:val="28"/>
        </w:rPr>
      </w:pPr>
      <w:r>
        <w:rPr>
          <w:rFonts w:ascii="Franklin Gothic Demi" w:hAnsi="Franklin Gothic Demi" w:cs="Arial"/>
          <w:sz w:val="28"/>
          <w:szCs w:val="28"/>
        </w:rPr>
        <w:br w:type="page"/>
      </w:r>
    </w:p>
    <w:p w14:paraId="1567FC7B" w14:textId="77777777" w:rsidR="00061DD4" w:rsidRPr="00623F4D" w:rsidRDefault="00061DD4" w:rsidP="00061DD4">
      <w:pPr>
        <w:rPr>
          <w:rFonts w:ascii="Franklin Gothic Demi" w:hAnsi="Franklin Gothic Demi" w:cs="Arial"/>
          <w:sz w:val="28"/>
          <w:szCs w:val="28"/>
        </w:rPr>
      </w:pPr>
      <w:r w:rsidRPr="00623F4D">
        <w:rPr>
          <w:rFonts w:ascii="Franklin Gothic Demi" w:hAnsi="Franklin Gothic Demi" w:cs="Arial"/>
          <w:sz w:val="28"/>
          <w:szCs w:val="28"/>
        </w:rPr>
        <w:lastRenderedPageBreak/>
        <w:t>Project partner statement</w:t>
      </w:r>
    </w:p>
    <w:p w14:paraId="514DAC49" w14:textId="77777777" w:rsidR="00061DD4" w:rsidRPr="00623F4D" w:rsidRDefault="00061DD4" w:rsidP="00061DD4">
      <w:pPr>
        <w:rPr>
          <w:rFonts w:ascii="Franklin Gothic Book" w:hAnsi="Franklin Gothic Book" w:cs="Tahoma"/>
          <w:color w:val="000000"/>
        </w:rPr>
      </w:pPr>
      <w:r w:rsidRPr="00623F4D">
        <w:rPr>
          <w:rFonts w:ascii="Franklin Gothic Book" w:hAnsi="Franklin Gothic Book" w:cs="Tahoma"/>
          <w:color w:val="000000"/>
        </w:rPr>
        <w:t xml:space="preserve">In the event of approval of the above-mentioned project applying to the </w:t>
      </w:r>
      <w:r w:rsidRPr="00623F4D">
        <w:rPr>
          <w:rFonts w:ascii="Franklin Gothic Book" w:hAnsi="Franklin Gothic Book" w:cs="Tahoma"/>
          <w:bCs/>
          <w:color w:val="000000"/>
        </w:rPr>
        <w:t>[</w:t>
      </w:r>
      <w:r w:rsidRPr="00623F4D">
        <w:rPr>
          <w:rFonts w:ascii="Franklin Gothic Book" w:hAnsi="Franklin Gothic Book" w:cs="Tahoma"/>
          <w:bCs/>
          <w:i/>
          <w:color w:val="000000"/>
          <w:highlight w:val="lightGray"/>
        </w:rPr>
        <w:t>insert programme name</w:t>
      </w:r>
      <w:r w:rsidRPr="00623F4D">
        <w:rPr>
          <w:rFonts w:ascii="Franklin Gothic Book" w:hAnsi="Franklin Gothic Book" w:cs="Tahoma"/>
          <w:bCs/>
          <w:color w:val="000000"/>
        </w:rPr>
        <w:t>]</w:t>
      </w:r>
      <w:r w:rsidRPr="00623F4D">
        <w:rPr>
          <w:rFonts w:ascii="Franklin Gothic Book" w:hAnsi="Franklin Gothic Book" w:cs="Tahoma"/>
          <w:color w:val="000000"/>
        </w:rPr>
        <w:t xml:space="preserve"> the [</w:t>
      </w:r>
      <w:r w:rsidRPr="00623F4D">
        <w:rPr>
          <w:rFonts w:ascii="Franklin Gothic Book" w:hAnsi="Franklin Gothic Book" w:cs="Tahoma"/>
          <w:i/>
          <w:iCs/>
          <w:color w:val="000000"/>
          <w:highlight w:val="lightGray"/>
        </w:rPr>
        <w:t>insert the partner number and name of partner organisation (in English)</w:t>
      </w:r>
      <w:r w:rsidRPr="00623F4D">
        <w:rPr>
          <w:rFonts w:ascii="Franklin Gothic Book" w:hAnsi="Franklin Gothic Book" w:cs="Tahoma"/>
          <w:color w:val="000000"/>
        </w:rPr>
        <w:t>]</w:t>
      </w:r>
      <w:r w:rsidRPr="00623F4D">
        <w:rPr>
          <w:rFonts w:ascii="Franklin Gothic Book" w:hAnsi="Franklin Gothic Book" w:cs="Tahoma"/>
          <w:i/>
          <w:iCs/>
          <w:color w:val="000000"/>
        </w:rPr>
        <w:t>:</w:t>
      </w:r>
    </w:p>
    <w:p w14:paraId="2BD74FCD" w14:textId="77777777" w:rsidR="00061DD4" w:rsidRPr="00623F4D" w:rsidRDefault="00061DD4" w:rsidP="00061DD4">
      <w:pPr>
        <w:numPr>
          <w:ilvl w:val="0"/>
          <w:numId w:val="43"/>
        </w:numPr>
        <w:spacing w:after="60"/>
        <w:rPr>
          <w:rFonts w:ascii="Franklin Gothic Book" w:hAnsi="Franklin Gothic Book"/>
        </w:rPr>
      </w:pPr>
      <w:r w:rsidRPr="00623F4D">
        <w:rPr>
          <w:rFonts w:ascii="Franklin Gothic Book" w:hAnsi="Franklin Gothic Book"/>
        </w:rPr>
        <w:t xml:space="preserve">commits itself to the project and the activities laid down in the application form, and intends to provide the total amount of EUR </w:t>
      </w:r>
      <w:r w:rsidRPr="00187EF0">
        <w:rPr>
          <w:rFonts w:ascii="Franklin Gothic Book" w:hAnsi="Franklin Gothic Book" w:cs="Tahoma"/>
          <w:i/>
          <w:iCs/>
          <w:color w:val="000000"/>
          <w:highlight w:val="lightGray"/>
        </w:rPr>
        <w:t>[insert amount]</w:t>
      </w:r>
      <w:r w:rsidRPr="00623F4D">
        <w:rPr>
          <w:rFonts w:ascii="Franklin Gothic Book" w:hAnsi="Franklin Gothic Book"/>
        </w:rPr>
        <w:t xml:space="preserve"> as contribution to the project’s budget.</w:t>
      </w:r>
    </w:p>
    <w:p w14:paraId="4218D555" w14:textId="1B017391" w:rsidR="00061DD4" w:rsidRPr="00623F4D" w:rsidRDefault="00061DD4" w:rsidP="00061DD4">
      <w:pPr>
        <w:numPr>
          <w:ilvl w:val="0"/>
          <w:numId w:val="43"/>
        </w:numPr>
        <w:spacing w:after="60"/>
        <w:rPr>
          <w:rFonts w:ascii="Franklin Gothic Book" w:hAnsi="Franklin Gothic Book"/>
        </w:rPr>
      </w:pPr>
      <w:r w:rsidRPr="00623F4D">
        <w:rPr>
          <w:rFonts w:ascii="Franklin Gothic Book" w:hAnsi="Franklin Gothic Book"/>
        </w:rPr>
        <w:t xml:space="preserve">is aware of the </w:t>
      </w:r>
      <w:r w:rsidR="008218DA">
        <w:rPr>
          <w:rFonts w:ascii="Franklin Gothic Book" w:hAnsi="Franklin Gothic Book"/>
        </w:rPr>
        <w:t>p</w:t>
      </w:r>
      <w:r w:rsidRPr="00623F4D">
        <w:rPr>
          <w:rFonts w:ascii="Franklin Gothic Book" w:hAnsi="Franklin Gothic Book"/>
        </w:rPr>
        <w:t xml:space="preserve">rogramme rules on reimbursement </w:t>
      </w:r>
      <w:r>
        <w:rPr>
          <w:rFonts w:ascii="Franklin Gothic Book" w:hAnsi="Franklin Gothic Book"/>
        </w:rPr>
        <w:t xml:space="preserve">and </w:t>
      </w:r>
      <w:r w:rsidRPr="00623F4D">
        <w:rPr>
          <w:rFonts w:ascii="Franklin Gothic Book" w:hAnsi="Franklin Gothic Book"/>
        </w:rPr>
        <w:t xml:space="preserve">confirms the availability of own resources for pre-financing the activities and understands what its role </w:t>
      </w:r>
      <w:r w:rsidR="008218DA" w:rsidRPr="00623F4D">
        <w:rPr>
          <w:rFonts w:ascii="Franklin Gothic Book" w:hAnsi="Franklin Gothic Book"/>
        </w:rPr>
        <w:t xml:space="preserve">will be </w:t>
      </w:r>
      <w:r w:rsidRPr="00623F4D">
        <w:rPr>
          <w:rFonts w:ascii="Franklin Gothic Book" w:hAnsi="Franklin Gothic Book"/>
        </w:rPr>
        <w:t>in the project;</w:t>
      </w:r>
    </w:p>
    <w:p w14:paraId="4DBCF505" w14:textId="77777777" w:rsidR="00061DD4" w:rsidRPr="00623F4D" w:rsidRDefault="00061DD4" w:rsidP="00061DD4">
      <w:pPr>
        <w:numPr>
          <w:ilvl w:val="0"/>
          <w:numId w:val="43"/>
        </w:numPr>
        <w:spacing w:after="60"/>
        <w:rPr>
          <w:rFonts w:ascii="Franklin Gothic Book" w:hAnsi="Franklin Gothic Book"/>
        </w:rPr>
      </w:pPr>
      <w:r w:rsidRPr="00623F4D">
        <w:rPr>
          <w:rFonts w:ascii="Franklin Gothic Book" w:hAnsi="Franklin Gothic Book"/>
        </w:rPr>
        <w:t>declares that it is not under a bankruptcy proceeding, bears full legal capacity and is financially reliable, and that its foundation and activities are in line with the respective national legislation;</w:t>
      </w:r>
    </w:p>
    <w:p w14:paraId="6510A42B" w14:textId="445341BA" w:rsidR="00061DD4" w:rsidRPr="00623F4D" w:rsidRDefault="00061DD4" w:rsidP="00061DD4">
      <w:pPr>
        <w:numPr>
          <w:ilvl w:val="0"/>
          <w:numId w:val="43"/>
        </w:numPr>
        <w:spacing w:after="60"/>
        <w:rPr>
          <w:rFonts w:ascii="Franklin Gothic Book" w:hAnsi="Franklin Gothic Book"/>
        </w:rPr>
      </w:pPr>
      <w:r w:rsidRPr="00623F4D">
        <w:rPr>
          <w:rFonts w:ascii="Franklin Gothic Book" w:hAnsi="Franklin Gothic Book"/>
        </w:rPr>
        <w:t>confirms that no expenditure related to the above-mentioned project has been, is or will be funded</w:t>
      </w:r>
      <w:r w:rsidR="007E2B1B">
        <w:rPr>
          <w:rFonts w:ascii="Franklin Gothic Book" w:hAnsi="Franklin Gothic Book"/>
        </w:rPr>
        <w:t>, in part or in whole,</w:t>
      </w:r>
      <w:r w:rsidRPr="00623F4D">
        <w:rPr>
          <w:rFonts w:ascii="Franklin Gothic Book" w:hAnsi="Franklin Gothic Book"/>
        </w:rPr>
        <w:t xml:space="preserve"> by any other EU</w:t>
      </w:r>
      <w:r w:rsidR="00674FC3">
        <w:rPr>
          <w:rFonts w:ascii="Franklin Gothic Book" w:hAnsi="Franklin Gothic Book"/>
        </w:rPr>
        <w:t>-</w:t>
      </w:r>
      <w:r w:rsidRPr="00623F4D">
        <w:rPr>
          <w:rFonts w:ascii="Franklin Gothic Book" w:hAnsi="Franklin Gothic Book"/>
        </w:rPr>
        <w:t>funded programme;</w:t>
      </w:r>
    </w:p>
    <w:p w14:paraId="4A770047" w14:textId="77777777" w:rsidR="00061DD4" w:rsidRPr="00623F4D" w:rsidRDefault="00061DD4" w:rsidP="00061DD4">
      <w:pPr>
        <w:numPr>
          <w:ilvl w:val="0"/>
          <w:numId w:val="43"/>
        </w:numPr>
        <w:spacing w:after="60"/>
        <w:rPr>
          <w:rFonts w:ascii="Franklin Gothic Book" w:hAnsi="Franklin Gothic Book"/>
        </w:rPr>
      </w:pPr>
      <w:r w:rsidRPr="00623F4D">
        <w:rPr>
          <w:rFonts w:ascii="Franklin Gothic Book" w:hAnsi="Franklin Gothic Book"/>
        </w:rPr>
        <w:t>declares to accept all obligations as a project partner deriving from the subsidy contract, which will be signed by the lead partner of the project after the approval, as well as the project partnership agreement which will be concluded between all partners participating in the project;</w:t>
      </w:r>
    </w:p>
    <w:p w14:paraId="52528AE5" w14:textId="5A4D59C5" w:rsidR="00061DD4" w:rsidRDefault="00061DD4" w:rsidP="00061DD4">
      <w:pPr>
        <w:numPr>
          <w:ilvl w:val="0"/>
          <w:numId w:val="43"/>
        </w:numPr>
        <w:spacing w:after="60"/>
        <w:rPr>
          <w:rFonts w:ascii="Franklin Gothic Book" w:hAnsi="Franklin Gothic Book"/>
        </w:rPr>
      </w:pPr>
      <w:r w:rsidRPr="00623F4D">
        <w:rPr>
          <w:rFonts w:ascii="Franklin Gothic Book" w:hAnsi="Franklin Gothic Book"/>
        </w:rPr>
        <w:t xml:space="preserve">commits itself in complying with the relevant public procurement rules (internal, national, European and programme specific rules if existing) and in making the results available to the public. </w:t>
      </w:r>
    </w:p>
    <w:p w14:paraId="6479BC59" w14:textId="38C00406" w:rsidR="00F34C7E" w:rsidRPr="00623F4D" w:rsidRDefault="00F34C7E" w:rsidP="00061DD4">
      <w:pPr>
        <w:numPr>
          <w:ilvl w:val="0"/>
          <w:numId w:val="43"/>
        </w:numPr>
        <w:spacing w:after="60"/>
        <w:rPr>
          <w:rFonts w:ascii="Franklin Gothic Book" w:hAnsi="Franklin Gothic Book"/>
        </w:rPr>
      </w:pPr>
      <w:r w:rsidRPr="00984781">
        <w:rPr>
          <w:rFonts w:ascii="Franklin Gothic Book" w:hAnsi="Franklin Gothic Book"/>
        </w:rPr>
        <w:t xml:space="preserve">the information in the application form is accurate and true to the best knowledge of the </w:t>
      </w:r>
      <w:r>
        <w:rPr>
          <w:rFonts w:ascii="Franklin Gothic Book" w:hAnsi="Franklin Gothic Book"/>
        </w:rPr>
        <w:t>project</w:t>
      </w:r>
      <w:r w:rsidRPr="00984781">
        <w:rPr>
          <w:rFonts w:ascii="Franklin Gothic Book" w:hAnsi="Franklin Gothic Book"/>
        </w:rPr>
        <w:t xml:space="preserve"> partner.</w:t>
      </w:r>
    </w:p>
    <w:p w14:paraId="43A74AA2" w14:textId="6C77576A" w:rsidR="00061DD4" w:rsidRPr="00623F4D" w:rsidRDefault="00061DD4" w:rsidP="00061DD4">
      <w:pPr>
        <w:numPr>
          <w:ilvl w:val="0"/>
          <w:numId w:val="43"/>
        </w:numPr>
        <w:spacing w:after="60"/>
        <w:rPr>
          <w:rFonts w:ascii="Franklin Gothic Book" w:hAnsi="Franklin Gothic Book"/>
        </w:rPr>
      </w:pPr>
      <w:r w:rsidRPr="00623F4D">
        <w:rPr>
          <w:rFonts w:ascii="Franklin Gothic Book" w:hAnsi="Franklin Gothic Book"/>
        </w:rPr>
        <w:t>VAT STATEMENT</w:t>
      </w:r>
      <w:r>
        <w:rPr>
          <w:rFonts w:ascii="Franklin Gothic Book" w:hAnsi="Franklin Gothic Book"/>
        </w:rPr>
        <w:t xml:space="preserve"> </w:t>
      </w:r>
    </w:p>
    <w:p w14:paraId="03E701B8" w14:textId="0FD5A2E1" w:rsidR="00061DD4" w:rsidRPr="00623F4D" w:rsidRDefault="00061DD4" w:rsidP="00061DD4">
      <w:pPr>
        <w:ind w:left="709"/>
        <w:rPr>
          <w:rFonts w:ascii="Franklin Gothic Book" w:hAnsi="Franklin Gothic Book" w:cs="Tahoma"/>
          <w:color w:val="000000"/>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9037C2">
        <w:rPr>
          <w:rFonts w:ascii="Franklin Gothic Book" w:hAnsi="Franklin Gothic Book" w:cs="Tahoma"/>
          <w:color w:val="000000"/>
        </w:rPr>
      </w:r>
      <w:r w:rsidR="009037C2">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declares that </w:t>
      </w:r>
      <w:r w:rsidRPr="00623F4D">
        <w:rPr>
          <w:rFonts w:ascii="Franklin Gothic Book" w:hAnsi="Franklin Gothic Book" w:cs="Tahoma"/>
          <w:b/>
          <w:bCs/>
          <w:color w:val="000000"/>
        </w:rPr>
        <w:t>only</w:t>
      </w:r>
      <w:r w:rsidRPr="00623F4D">
        <w:rPr>
          <w:rFonts w:ascii="Franklin Gothic Book" w:hAnsi="Franklin Gothic Book" w:cs="Tahoma"/>
          <w:color w:val="000000"/>
        </w:rPr>
        <w:t xml:space="preserve"> </w:t>
      </w:r>
      <w:r w:rsidRPr="00623F4D">
        <w:rPr>
          <w:rFonts w:ascii="Franklin Gothic Book" w:hAnsi="Franklin Gothic Book" w:cs="Tahoma"/>
          <w:b/>
          <w:bCs/>
          <w:color w:val="000000"/>
        </w:rPr>
        <w:t>non</w:t>
      </w:r>
      <w:r w:rsidR="00674FC3">
        <w:rPr>
          <w:rFonts w:ascii="Franklin Gothic Book" w:hAnsi="Franklin Gothic Book" w:cs="Tahoma"/>
          <w:b/>
          <w:bCs/>
          <w:color w:val="000000"/>
        </w:rPr>
        <w:t>-</w:t>
      </w:r>
      <w:r w:rsidRPr="00623F4D">
        <w:rPr>
          <w:rFonts w:ascii="Franklin Gothic Book" w:hAnsi="Franklin Gothic Book" w:cs="Tahoma"/>
          <w:b/>
          <w:bCs/>
          <w:color w:val="000000"/>
        </w:rPr>
        <w:t>recoverable VAT is included</w:t>
      </w:r>
      <w:r w:rsidRPr="00623F4D">
        <w:rPr>
          <w:rFonts w:ascii="Franklin Gothic Book" w:hAnsi="Franklin Gothic Book" w:cs="Tahoma"/>
          <w:color w:val="000000"/>
        </w:rPr>
        <w:t xml:space="preserve"> in the partner budget and declares that the </w:t>
      </w:r>
      <w:r w:rsidRPr="00623F4D">
        <w:rPr>
          <w:rFonts w:ascii="Franklin Gothic Book" w:hAnsi="Franklin Gothic Book" w:cs="Tahoma"/>
          <w:b/>
          <w:bCs/>
          <w:color w:val="000000"/>
        </w:rPr>
        <w:t>non</w:t>
      </w:r>
      <w:bookmarkStart w:id="2" w:name="_GoBack"/>
      <w:bookmarkEnd w:id="2"/>
      <w:r w:rsidR="00674FC3">
        <w:rPr>
          <w:rFonts w:ascii="Franklin Gothic Book" w:hAnsi="Franklin Gothic Book" w:cs="Tahoma"/>
          <w:b/>
          <w:bCs/>
          <w:color w:val="000000"/>
        </w:rPr>
        <w:t>-</w:t>
      </w:r>
      <w:r w:rsidRPr="00623F4D">
        <w:rPr>
          <w:rFonts w:ascii="Franklin Gothic Book" w:hAnsi="Franklin Gothic Book" w:cs="Tahoma"/>
          <w:b/>
          <w:bCs/>
          <w:color w:val="000000"/>
        </w:rPr>
        <w:t xml:space="preserve">recoverable VAT </w:t>
      </w:r>
      <w:r w:rsidRPr="00623F4D">
        <w:rPr>
          <w:rFonts w:ascii="Franklin Gothic Book" w:hAnsi="Franklin Gothic Book" w:cs="Tahoma"/>
          <w:color w:val="000000"/>
        </w:rPr>
        <w:t>is borne by the partner as final beneficiary; OR</w:t>
      </w:r>
    </w:p>
    <w:p w14:paraId="5039B3A7" w14:textId="77777777" w:rsidR="00061DD4" w:rsidRPr="00623F4D" w:rsidRDefault="00061DD4" w:rsidP="00061DD4">
      <w:pPr>
        <w:ind w:left="709"/>
        <w:rPr>
          <w:rFonts w:ascii="Franklin Gothic Book" w:hAnsi="Franklin Gothic Book" w:cs="Tahoma"/>
          <w:color w:val="000000"/>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9037C2">
        <w:rPr>
          <w:rFonts w:ascii="Franklin Gothic Book" w:hAnsi="Franklin Gothic Book" w:cs="Tahoma"/>
          <w:color w:val="000000"/>
        </w:rPr>
      </w:r>
      <w:r w:rsidR="009037C2">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declares that </w:t>
      </w:r>
      <w:r w:rsidRPr="00623F4D">
        <w:rPr>
          <w:rFonts w:ascii="Franklin Gothic Book" w:hAnsi="Franklin Gothic Book" w:cs="Tahoma"/>
          <w:b/>
          <w:bCs/>
          <w:color w:val="000000"/>
        </w:rPr>
        <w:t>recoverable VAT is not included</w:t>
      </w:r>
      <w:r w:rsidRPr="00623F4D">
        <w:rPr>
          <w:rFonts w:ascii="Franklin Gothic Book" w:hAnsi="Franklin Gothic Book" w:cs="Tahoma"/>
          <w:color w:val="000000"/>
        </w:rPr>
        <w:t xml:space="preserve"> in the partner budget and is aware that </w:t>
      </w:r>
      <w:r w:rsidRPr="00623F4D">
        <w:rPr>
          <w:rFonts w:ascii="Franklin Gothic Book" w:hAnsi="Franklin Gothic Book" w:cs="Tahoma"/>
          <w:b/>
          <w:bCs/>
          <w:color w:val="000000"/>
        </w:rPr>
        <w:t xml:space="preserve">recoverable VAT </w:t>
      </w:r>
      <w:r w:rsidRPr="00623F4D">
        <w:rPr>
          <w:rFonts w:ascii="Franklin Gothic Book" w:hAnsi="Franklin Gothic Book" w:cs="Tahoma"/>
          <w:color w:val="000000"/>
        </w:rPr>
        <w:t xml:space="preserve">will not be eligible for reimbursement </w:t>
      </w:r>
    </w:p>
    <w:p w14:paraId="50ADF644" w14:textId="77777777" w:rsidR="00061DD4" w:rsidRPr="00623F4D" w:rsidRDefault="00061DD4" w:rsidP="00061DD4">
      <w:pPr>
        <w:ind w:left="709"/>
        <w:rPr>
          <w:rFonts w:ascii="Franklin Gothic Book" w:hAnsi="Franklin Gothic Book" w:cs="Tahoma"/>
          <w:color w:val="000000"/>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9037C2">
        <w:rPr>
          <w:rFonts w:ascii="Franklin Gothic Book" w:hAnsi="Franklin Gothic Book" w:cs="Tahoma"/>
          <w:color w:val="000000"/>
        </w:rPr>
      </w:r>
      <w:r w:rsidR="009037C2">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declares that </w:t>
      </w:r>
      <w:r w:rsidRPr="00623F4D">
        <w:rPr>
          <w:rFonts w:ascii="Franklin Gothic Book" w:hAnsi="Franklin Gothic Book" w:cs="Tahoma"/>
          <w:b/>
          <w:color w:val="000000"/>
        </w:rPr>
        <w:t>VAT can be partially recovered</w:t>
      </w:r>
      <w:r w:rsidRPr="00623F4D">
        <w:rPr>
          <w:rFonts w:ascii="Franklin Gothic Book" w:hAnsi="Franklin Gothic Book" w:cs="Tahoma"/>
          <w:color w:val="000000"/>
        </w:rPr>
        <w:t xml:space="preserve"> in our organisation and that the recoverable part is not included in the partner budget as it is not eligible for reimbursement. </w:t>
      </w:r>
    </w:p>
    <w:p w14:paraId="4AE7CA10" w14:textId="77777777" w:rsidR="00BC48F7" w:rsidRPr="003C2827" w:rsidRDefault="00BC48F7">
      <w:pPr>
        <w:rPr>
          <w:rFonts w:ascii="Franklin Gothic Book" w:hAnsi="Franklin Gothic Book"/>
        </w:rPr>
      </w:pPr>
    </w:p>
    <w:p w14:paraId="393FA360" w14:textId="77777777" w:rsidR="00BC48F7" w:rsidRPr="003C2827" w:rsidRDefault="00BC48F7">
      <w:pPr>
        <w:rPr>
          <w:rFonts w:ascii="Franklin Gothic Book" w:hAnsi="Franklin Gothic Book"/>
        </w:rPr>
      </w:pPr>
    </w:p>
    <w:p w14:paraId="18524D6B" w14:textId="2870CF93" w:rsidR="00CA0774" w:rsidRPr="003C2827" w:rsidRDefault="00CA0774">
      <w:pPr>
        <w:rPr>
          <w:rFonts w:ascii="Franklin Gothic Book" w:hAnsi="Franklin Gothic Book"/>
        </w:rPr>
      </w:pPr>
    </w:p>
    <w:p w14:paraId="7C2F874C" w14:textId="0D1D0CE5" w:rsidR="00A258D4" w:rsidRPr="00CE3EA8" w:rsidRDefault="00A258D4" w:rsidP="004A5C74">
      <w:pPr>
        <w:rPr>
          <w:rFonts w:asciiTheme="majorHAnsi" w:hAnsiTheme="majorHAnsi"/>
          <w:sz w:val="24"/>
          <w:szCs w:val="24"/>
        </w:rPr>
      </w:pPr>
    </w:p>
    <w:sectPr w:rsidR="00A258D4" w:rsidRPr="00CE3EA8"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5149" w14:textId="77777777" w:rsidR="005B230C" w:rsidRDefault="005B230C" w:rsidP="00066A44">
      <w:r>
        <w:separator/>
      </w:r>
    </w:p>
  </w:endnote>
  <w:endnote w:type="continuationSeparator" w:id="0">
    <w:p w14:paraId="0585D42D" w14:textId="77777777" w:rsidR="005B230C" w:rsidRDefault="005B230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2FBF494C" w:rsidR="00C02ED8" w:rsidRDefault="00C02ED8" w:rsidP="00C02ED8">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0A291325" w:rsidR="005B230C" w:rsidRPr="00C02ED8" w:rsidRDefault="005B230C"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9037C2">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9037C2">
      <w:rPr>
        <w:rFonts w:asciiTheme="majorHAnsi" w:hAnsiTheme="majorHAnsi"/>
        <w:noProof/>
        <w:color w:val="007BA1"/>
        <w:sz w:val="21"/>
        <w:szCs w:val="21"/>
      </w:rPr>
      <w:t>3</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0B8F" w14:textId="77777777" w:rsidR="005B230C" w:rsidRDefault="005B230C" w:rsidP="00066A44">
      <w:r>
        <w:separator/>
      </w:r>
    </w:p>
  </w:footnote>
  <w:footnote w:type="continuationSeparator" w:id="0">
    <w:p w14:paraId="051408A0" w14:textId="77777777" w:rsidR="005B230C" w:rsidRDefault="005B230C"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0CC0386" w:rsidR="005B230C" w:rsidRDefault="005B230C" w:rsidP="00F23600">
    <w:pPr>
      <w:pStyle w:val="Sidehoved"/>
      <w:jc w:val="right"/>
    </w:pPr>
    <w:r>
      <w:rPr>
        <w:noProof/>
        <w:lang w:eastAsia="en-GB"/>
      </w:rPr>
      <w:drawing>
        <wp:anchor distT="0" distB="0" distL="114300" distR="114300" simplePos="0" relativeHeight="251652608"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5B230C" w:rsidRDefault="005B230C">
    <w:pPr>
      <w:pStyle w:val="Sidehoved"/>
    </w:pPr>
  </w:p>
  <w:p w14:paraId="0CB6BB97" w14:textId="59474D85" w:rsidR="005B230C" w:rsidRDefault="005B230C">
    <w:pPr>
      <w:pStyle w:val="Sidehoved"/>
    </w:pPr>
  </w:p>
  <w:p w14:paraId="7CC58FD5" w14:textId="77777777" w:rsidR="005B230C" w:rsidRDefault="005B230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043C7FEB" w:rsidR="005B230C" w:rsidRDefault="005B230C">
    <w:pPr>
      <w:pStyle w:val="Sidehoved"/>
    </w:pPr>
    <w:r>
      <w:rPr>
        <w:noProof/>
        <w:lang w:eastAsia="en-GB"/>
      </w:rPr>
      <w:drawing>
        <wp:anchor distT="0" distB="0" distL="114300" distR="114300" simplePos="0" relativeHeight="251651584"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2"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4"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3"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0"/>
  </w:num>
  <w:num w:numId="3">
    <w:abstractNumId w:val="31"/>
  </w:num>
  <w:num w:numId="4">
    <w:abstractNumId w:val="37"/>
  </w:num>
  <w:num w:numId="5">
    <w:abstractNumId w:val="36"/>
  </w:num>
  <w:num w:numId="6">
    <w:abstractNumId w:val="10"/>
  </w:num>
  <w:num w:numId="7">
    <w:abstractNumId w:val="33"/>
  </w:num>
  <w:num w:numId="8">
    <w:abstractNumId w:val="32"/>
  </w:num>
  <w:num w:numId="9">
    <w:abstractNumId w:val="23"/>
  </w:num>
  <w:num w:numId="10">
    <w:abstractNumId w:val="40"/>
  </w:num>
  <w:num w:numId="11">
    <w:abstractNumId w:val="27"/>
  </w:num>
  <w:num w:numId="12">
    <w:abstractNumId w:val="42"/>
  </w:num>
  <w:num w:numId="13">
    <w:abstractNumId w:val="28"/>
  </w:num>
  <w:num w:numId="14">
    <w:abstractNumId w:val="14"/>
  </w:num>
  <w:num w:numId="15">
    <w:abstractNumId w:val="26"/>
  </w:num>
  <w:num w:numId="16">
    <w:abstractNumId w:val="12"/>
  </w:num>
  <w:num w:numId="17">
    <w:abstractNumId w:val="24"/>
  </w:num>
  <w:num w:numId="18">
    <w:abstractNumId w:val="2"/>
  </w:num>
  <w:num w:numId="19">
    <w:abstractNumId w:val="22"/>
  </w:num>
  <w:num w:numId="20">
    <w:abstractNumId w:val="41"/>
  </w:num>
  <w:num w:numId="21">
    <w:abstractNumId w:val="6"/>
  </w:num>
  <w:num w:numId="22">
    <w:abstractNumId w:val="21"/>
  </w:num>
  <w:num w:numId="23">
    <w:abstractNumId w:val="16"/>
  </w:num>
  <w:num w:numId="24">
    <w:abstractNumId w:val="11"/>
  </w:num>
  <w:num w:numId="25">
    <w:abstractNumId w:val="15"/>
  </w:num>
  <w:num w:numId="26">
    <w:abstractNumId w:val="19"/>
  </w:num>
  <w:num w:numId="27">
    <w:abstractNumId w:val="29"/>
  </w:num>
  <w:num w:numId="28">
    <w:abstractNumId w:val="13"/>
  </w:num>
  <w:num w:numId="29">
    <w:abstractNumId w:val="34"/>
  </w:num>
  <w:num w:numId="30">
    <w:abstractNumId w:val="38"/>
  </w:num>
  <w:num w:numId="31">
    <w:abstractNumId w:val="3"/>
  </w:num>
  <w:num w:numId="32">
    <w:abstractNumId w:val="7"/>
  </w:num>
  <w:num w:numId="33">
    <w:abstractNumId w:val="8"/>
  </w:num>
  <w:num w:numId="34">
    <w:abstractNumId w:val="39"/>
  </w:num>
  <w:num w:numId="35">
    <w:abstractNumId w:val="18"/>
  </w:num>
  <w:num w:numId="36">
    <w:abstractNumId w:val="17"/>
  </w:num>
  <w:num w:numId="37">
    <w:abstractNumId w:val="9"/>
  </w:num>
  <w:num w:numId="38">
    <w:abstractNumId w:val="25"/>
  </w:num>
  <w:num w:numId="39">
    <w:abstractNumId w:val="43"/>
  </w:num>
  <w:num w:numId="40">
    <w:abstractNumId w:val="5"/>
  </w:num>
  <w:num w:numId="41">
    <w:abstractNumId w:val="30"/>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23E0C"/>
    <w:rsid w:val="0003115C"/>
    <w:rsid w:val="000331F7"/>
    <w:rsid w:val="00041099"/>
    <w:rsid w:val="00050D0B"/>
    <w:rsid w:val="000518AA"/>
    <w:rsid w:val="00051E76"/>
    <w:rsid w:val="00061DD4"/>
    <w:rsid w:val="000641D7"/>
    <w:rsid w:val="00065BDD"/>
    <w:rsid w:val="00066A44"/>
    <w:rsid w:val="00071C38"/>
    <w:rsid w:val="00072BDB"/>
    <w:rsid w:val="00072E39"/>
    <w:rsid w:val="00076FAD"/>
    <w:rsid w:val="00080606"/>
    <w:rsid w:val="00084611"/>
    <w:rsid w:val="00097A02"/>
    <w:rsid w:val="000A165D"/>
    <w:rsid w:val="000A1E42"/>
    <w:rsid w:val="000A3C13"/>
    <w:rsid w:val="000B594E"/>
    <w:rsid w:val="000C21CD"/>
    <w:rsid w:val="000C27AB"/>
    <w:rsid w:val="000D132E"/>
    <w:rsid w:val="000D2400"/>
    <w:rsid w:val="000E0225"/>
    <w:rsid w:val="000E2179"/>
    <w:rsid w:val="000E2B42"/>
    <w:rsid w:val="000F3A63"/>
    <w:rsid w:val="000F7CB7"/>
    <w:rsid w:val="00104B66"/>
    <w:rsid w:val="00107F01"/>
    <w:rsid w:val="00110944"/>
    <w:rsid w:val="001163C9"/>
    <w:rsid w:val="00117B76"/>
    <w:rsid w:val="00120484"/>
    <w:rsid w:val="001246DD"/>
    <w:rsid w:val="00124BF0"/>
    <w:rsid w:val="00126C53"/>
    <w:rsid w:val="00131662"/>
    <w:rsid w:val="001334AB"/>
    <w:rsid w:val="00133FF9"/>
    <w:rsid w:val="0015328E"/>
    <w:rsid w:val="0015355C"/>
    <w:rsid w:val="00154F5D"/>
    <w:rsid w:val="00157460"/>
    <w:rsid w:val="00160473"/>
    <w:rsid w:val="0016095A"/>
    <w:rsid w:val="00170C37"/>
    <w:rsid w:val="001710A8"/>
    <w:rsid w:val="00171B79"/>
    <w:rsid w:val="00180EB0"/>
    <w:rsid w:val="00186D97"/>
    <w:rsid w:val="00191FB9"/>
    <w:rsid w:val="001961BD"/>
    <w:rsid w:val="00196C49"/>
    <w:rsid w:val="001A59A8"/>
    <w:rsid w:val="001B1AB3"/>
    <w:rsid w:val="001B5B14"/>
    <w:rsid w:val="001C08C4"/>
    <w:rsid w:val="001C46C8"/>
    <w:rsid w:val="001C51FF"/>
    <w:rsid w:val="001C700F"/>
    <w:rsid w:val="001D0832"/>
    <w:rsid w:val="001D222B"/>
    <w:rsid w:val="001E01BF"/>
    <w:rsid w:val="001E1B2E"/>
    <w:rsid w:val="001E3B29"/>
    <w:rsid w:val="001E6CC5"/>
    <w:rsid w:val="001E76A5"/>
    <w:rsid w:val="001E7DF8"/>
    <w:rsid w:val="001F4ED7"/>
    <w:rsid w:val="002046F0"/>
    <w:rsid w:val="00204BAA"/>
    <w:rsid w:val="00213A83"/>
    <w:rsid w:val="00216C0F"/>
    <w:rsid w:val="00220527"/>
    <w:rsid w:val="002228DA"/>
    <w:rsid w:val="00225A12"/>
    <w:rsid w:val="00225DD9"/>
    <w:rsid w:val="0023478C"/>
    <w:rsid w:val="002407F6"/>
    <w:rsid w:val="00250696"/>
    <w:rsid w:val="00252A4B"/>
    <w:rsid w:val="00254439"/>
    <w:rsid w:val="002565A0"/>
    <w:rsid w:val="00261F6F"/>
    <w:rsid w:val="00265BF4"/>
    <w:rsid w:val="002661A6"/>
    <w:rsid w:val="00273621"/>
    <w:rsid w:val="00274B89"/>
    <w:rsid w:val="002758A0"/>
    <w:rsid w:val="0027665D"/>
    <w:rsid w:val="0028324D"/>
    <w:rsid w:val="00283D65"/>
    <w:rsid w:val="0029146F"/>
    <w:rsid w:val="00292E83"/>
    <w:rsid w:val="002943BC"/>
    <w:rsid w:val="002B144D"/>
    <w:rsid w:val="002B1473"/>
    <w:rsid w:val="002B1FCE"/>
    <w:rsid w:val="002B7706"/>
    <w:rsid w:val="002C244F"/>
    <w:rsid w:val="002C56B3"/>
    <w:rsid w:val="002C60CF"/>
    <w:rsid w:val="002D0BC2"/>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61002"/>
    <w:rsid w:val="0037420B"/>
    <w:rsid w:val="0038783C"/>
    <w:rsid w:val="00387FF8"/>
    <w:rsid w:val="00390243"/>
    <w:rsid w:val="003A0C84"/>
    <w:rsid w:val="003A51EB"/>
    <w:rsid w:val="003B37C9"/>
    <w:rsid w:val="003B6AA4"/>
    <w:rsid w:val="003C2123"/>
    <w:rsid w:val="003C2827"/>
    <w:rsid w:val="003D51F9"/>
    <w:rsid w:val="003D745A"/>
    <w:rsid w:val="003E61F3"/>
    <w:rsid w:val="00403658"/>
    <w:rsid w:val="00406F49"/>
    <w:rsid w:val="004129B8"/>
    <w:rsid w:val="00412F7D"/>
    <w:rsid w:val="00413670"/>
    <w:rsid w:val="00416149"/>
    <w:rsid w:val="00416B7E"/>
    <w:rsid w:val="00422CBB"/>
    <w:rsid w:val="00423E4A"/>
    <w:rsid w:val="00426B25"/>
    <w:rsid w:val="00427BAB"/>
    <w:rsid w:val="00427D87"/>
    <w:rsid w:val="004349D6"/>
    <w:rsid w:val="004507F9"/>
    <w:rsid w:val="004565E0"/>
    <w:rsid w:val="004620DA"/>
    <w:rsid w:val="004620EA"/>
    <w:rsid w:val="00462C1F"/>
    <w:rsid w:val="00471D0C"/>
    <w:rsid w:val="004831F2"/>
    <w:rsid w:val="0048561F"/>
    <w:rsid w:val="00486849"/>
    <w:rsid w:val="00490DF0"/>
    <w:rsid w:val="004954FE"/>
    <w:rsid w:val="004A169A"/>
    <w:rsid w:val="004A5C74"/>
    <w:rsid w:val="004A706A"/>
    <w:rsid w:val="004B7167"/>
    <w:rsid w:val="004C125D"/>
    <w:rsid w:val="004C1EEF"/>
    <w:rsid w:val="004D0E67"/>
    <w:rsid w:val="004F7E89"/>
    <w:rsid w:val="00500AA7"/>
    <w:rsid w:val="0050219E"/>
    <w:rsid w:val="00505248"/>
    <w:rsid w:val="0051207C"/>
    <w:rsid w:val="00512DC3"/>
    <w:rsid w:val="005131F9"/>
    <w:rsid w:val="00515C6A"/>
    <w:rsid w:val="00520DB7"/>
    <w:rsid w:val="00533A6C"/>
    <w:rsid w:val="00533C41"/>
    <w:rsid w:val="00536B48"/>
    <w:rsid w:val="00545942"/>
    <w:rsid w:val="005519AF"/>
    <w:rsid w:val="00553D08"/>
    <w:rsid w:val="005568C6"/>
    <w:rsid w:val="00564138"/>
    <w:rsid w:val="00567188"/>
    <w:rsid w:val="00577692"/>
    <w:rsid w:val="005803F2"/>
    <w:rsid w:val="00594C02"/>
    <w:rsid w:val="00594D1B"/>
    <w:rsid w:val="00594D4C"/>
    <w:rsid w:val="00595446"/>
    <w:rsid w:val="005A16D4"/>
    <w:rsid w:val="005A4F2A"/>
    <w:rsid w:val="005A55F1"/>
    <w:rsid w:val="005B0B01"/>
    <w:rsid w:val="005B230C"/>
    <w:rsid w:val="005B33C7"/>
    <w:rsid w:val="005B54EB"/>
    <w:rsid w:val="005C1C6C"/>
    <w:rsid w:val="005C5631"/>
    <w:rsid w:val="005D6B25"/>
    <w:rsid w:val="005D72DB"/>
    <w:rsid w:val="005D7A6F"/>
    <w:rsid w:val="005E0064"/>
    <w:rsid w:val="005E0586"/>
    <w:rsid w:val="005E37B8"/>
    <w:rsid w:val="005E4659"/>
    <w:rsid w:val="005E65B7"/>
    <w:rsid w:val="005E7668"/>
    <w:rsid w:val="005F2418"/>
    <w:rsid w:val="005F36C2"/>
    <w:rsid w:val="00601E57"/>
    <w:rsid w:val="006035E8"/>
    <w:rsid w:val="0060472B"/>
    <w:rsid w:val="00607B59"/>
    <w:rsid w:val="00622CC7"/>
    <w:rsid w:val="00623E85"/>
    <w:rsid w:val="00624D9B"/>
    <w:rsid w:val="00633C69"/>
    <w:rsid w:val="0064171F"/>
    <w:rsid w:val="0064558D"/>
    <w:rsid w:val="0065312C"/>
    <w:rsid w:val="006553A3"/>
    <w:rsid w:val="00664056"/>
    <w:rsid w:val="00665B52"/>
    <w:rsid w:val="006702B1"/>
    <w:rsid w:val="006718D4"/>
    <w:rsid w:val="0067295A"/>
    <w:rsid w:val="0067450A"/>
    <w:rsid w:val="00674FC3"/>
    <w:rsid w:val="00676E92"/>
    <w:rsid w:val="0067768E"/>
    <w:rsid w:val="00681151"/>
    <w:rsid w:val="00690BA8"/>
    <w:rsid w:val="006950BB"/>
    <w:rsid w:val="0069540A"/>
    <w:rsid w:val="006A0593"/>
    <w:rsid w:val="006A15CD"/>
    <w:rsid w:val="006A2144"/>
    <w:rsid w:val="006B0915"/>
    <w:rsid w:val="006B1A23"/>
    <w:rsid w:val="006B2779"/>
    <w:rsid w:val="006B773D"/>
    <w:rsid w:val="006C1831"/>
    <w:rsid w:val="006C3059"/>
    <w:rsid w:val="006C335D"/>
    <w:rsid w:val="006C7563"/>
    <w:rsid w:val="006E2CF6"/>
    <w:rsid w:val="006F3EC6"/>
    <w:rsid w:val="006F5B27"/>
    <w:rsid w:val="00703F36"/>
    <w:rsid w:val="007050DD"/>
    <w:rsid w:val="007172D8"/>
    <w:rsid w:val="00730745"/>
    <w:rsid w:val="007330F7"/>
    <w:rsid w:val="00736C50"/>
    <w:rsid w:val="007452FD"/>
    <w:rsid w:val="00746147"/>
    <w:rsid w:val="00751258"/>
    <w:rsid w:val="00755702"/>
    <w:rsid w:val="00755DBD"/>
    <w:rsid w:val="00755DD6"/>
    <w:rsid w:val="0075619D"/>
    <w:rsid w:val="00777F27"/>
    <w:rsid w:val="00781E24"/>
    <w:rsid w:val="00786A6B"/>
    <w:rsid w:val="00794EEF"/>
    <w:rsid w:val="007A7C2D"/>
    <w:rsid w:val="007B0A13"/>
    <w:rsid w:val="007B0C21"/>
    <w:rsid w:val="007B3F23"/>
    <w:rsid w:val="007B47BC"/>
    <w:rsid w:val="007B5817"/>
    <w:rsid w:val="007B6D17"/>
    <w:rsid w:val="007C2DFB"/>
    <w:rsid w:val="007D036F"/>
    <w:rsid w:val="007D77B4"/>
    <w:rsid w:val="007E1167"/>
    <w:rsid w:val="007E254E"/>
    <w:rsid w:val="007E2B1B"/>
    <w:rsid w:val="007E52DC"/>
    <w:rsid w:val="007E5C97"/>
    <w:rsid w:val="007F29EF"/>
    <w:rsid w:val="008018BF"/>
    <w:rsid w:val="008044CA"/>
    <w:rsid w:val="008129B9"/>
    <w:rsid w:val="0081301E"/>
    <w:rsid w:val="008166D9"/>
    <w:rsid w:val="00817F63"/>
    <w:rsid w:val="00820909"/>
    <w:rsid w:val="008218DA"/>
    <w:rsid w:val="00822670"/>
    <w:rsid w:val="00823FB2"/>
    <w:rsid w:val="008259A3"/>
    <w:rsid w:val="00826BA0"/>
    <w:rsid w:val="00827824"/>
    <w:rsid w:val="00853011"/>
    <w:rsid w:val="0085537C"/>
    <w:rsid w:val="00857F24"/>
    <w:rsid w:val="0086121D"/>
    <w:rsid w:val="008707F8"/>
    <w:rsid w:val="008734CD"/>
    <w:rsid w:val="008749AA"/>
    <w:rsid w:val="008907BC"/>
    <w:rsid w:val="00890BEA"/>
    <w:rsid w:val="00894DF2"/>
    <w:rsid w:val="008A2691"/>
    <w:rsid w:val="008A29ED"/>
    <w:rsid w:val="008A3072"/>
    <w:rsid w:val="008A6605"/>
    <w:rsid w:val="008A7C52"/>
    <w:rsid w:val="008B1B47"/>
    <w:rsid w:val="008B1D95"/>
    <w:rsid w:val="008B53EE"/>
    <w:rsid w:val="008B5966"/>
    <w:rsid w:val="008B6B0A"/>
    <w:rsid w:val="008C1F0F"/>
    <w:rsid w:val="008D4AE6"/>
    <w:rsid w:val="008D4BFB"/>
    <w:rsid w:val="008E0548"/>
    <w:rsid w:val="008E0890"/>
    <w:rsid w:val="008E367B"/>
    <w:rsid w:val="008E4D6B"/>
    <w:rsid w:val="008F1667"/>
    <w:rsid w:val="008F215B"/>
    <w:rsid w:val="008F4E68"/>
    <w:rsid w:val="008F501D"/>
    <w:rsid w:val="00900EAE"/>
    <w:rsid w:val="009037C2"/>
    <w:rsid w:val="00910169"/>
    <w:rsid w:val="009115F6"/>
    <w:rsid w:val="00914782"/>
    <w:rsid w:val="0091522A"/>
    <w:rsid w:val="00917AE1"/>
    <w:rsid w:val="0092063D"/>
    <w:rsid w:val="0092298D"/>
    <w:rsid w:val="009235DD"/>
    <w:rsid w:val="00933664"/>
    <w:rsid w:val="00942DA3"/>
    <w:rsid w:val="0095216F"/>
    <w:rsid w:val="00955F93"/>
    <w:rsid w:val="00956E07"/>
    <w:rsid w:val="00960DF3"/>
    <w:rsid w:val="00961CDD"/>
    <w:rsid w:val="0096339A"/>
    <w:rsid w:val="00963634"/>
    <w:rsid w:val="0097442D"/>
    <w:rsid w:val="009753E3"/>
    <w:rsid w:val="00975895"/>
    <w:rsid w:val="009765B9"/>
    <w:rsid w:val="0097778D"/>
    <w:rsid w:val="0098604C"/>
    <w:rsid w:val="00987202"/>
    <w:rsid w:val="00990C78"/>
    <w:rsid w:val="009B3304"/>
    <w:rsid w:val="009B3778"/>
    <w:rsid w:val="009C1021"/>
    <w:rsid w:val="009D4015"/>
    <w:rsid w:val="009D4956"/>
    <w:rsid w:val="009F4733"/>
    <w:rsid w:val="009F4FDC"/>
    <w:rsid w:val="009F5317"/>
    <w:rsid w:val="009F5C4C"/>
    <w:rsid w:val="00A000D7"/>
    <w:rsid w:val="00A12ACC"/>
    <w:rsid w:val="00A258D4"/>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91B9C"/>
    <w:rsid w:val="00A95ED2"/>
    <w:rsid w:val="00A9644D"/>
    <w:rsid w:val="00AA2BBD"/>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EDC"/>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49AD"/>
    <w:rsid w:val="00BC7BC1"/>
    <w:rsid w:val="00BD052A"/>
    <w:rsid w:val="00BD7916"/>
    <w:rsid w:val="00BE7702"/>
    <w:rsid w:val="00BF3651"/>
    <w:rsid w:val="00BF5B0F"/>
    <w:rsid w:val="00BF775F"/>
    <w:rsid w:val="00C02ED8"/>
    <w:rsid w:val="00C139D5"/>
    <w:rsid w:val="00C23BFD"/>
    <w:rsid w:val="00C3771D"/>
    <w:rsid w:val="00C432CC"/>
    <w:rsid w:val="00C43A6D"/>
    <w:rsid w:val="00C44C31"/>
    <w:rsid w:val="00C45E67"/>
    <w:rsid w:val="00C50ACC"/>
    <w:rsid w:val="00C528A3"/>
    <w:rsid w:val="00C55691"/>
    <w:rsid w:val="00C563E8"/>
    <w:rsid w:val="00C625C1"/>
    <w:rsid w:val="00C66A70"/>
    <w:rsid w:val="00C70EBA"/>
    <w:rsid w:val="00C72504"/>
    <w:rsid w:val="00C73B3B"/>
    <w:rsid w:val="00C80EC5"/>
    <w:rsid w:val="00C8358F"/>
    <w:rsid w:val="00C86D62"/>
    <w:rsid w:val="00C97E2F"/>
    <w:rsid w:val="00CA0774"/>
    <w:rsid w:val="00CB16F2"/>
    <w:rsid w:val="00CB5CBE"/>
    <w:rsid w:val="00CB66EA"/>
    <w:rsid w:val="00CB7A45"/>
    <w:rsid w:val="00CC0D6D"/>
    <w:rsid w:val="00CC2521"/>
    <w:rsid w:val="00CC54CB"/>
    <w:rsid w:val="00CD14E9"/>
    <w:rsid w:val="00CD4E6F"/>
    <w:rsid w:val="00CD5003"/>
    <w:rsid w:val="00CE3EA8"/>
    <w:rsid w:val="00CE4B36"/>
    <w:rsid w:val="00CE6E0B"/>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50091"/>
    <w:rsid w:val="00D52A68"/>
    <w:rsid w:val="00D53169"/>
    <w:rsid w:val="00D6697A"/>
    <w:rsid w:val="00D67F96"/>
    <w:rsid w:val="00D70018"/>
    <w:rsid w:val="00D73167"/>
    <w:rsid w:val="00D76454"/>
    <w:rsid w:val="00D83081"/>
    <w:rsid w:val="00D832A8"/>
    <w:rsid w:val="00D94363"/>
    <w:rsid w:val="00DA7E4D"/>
    <w:rsid w:val="00DB0142"/>
    <w:rsid w:val="00DB3A31"/>
    <w:rsid w:val="00DB5D33"/>
    <w:rsid w:val="00DC1473"/>
    <w:rsid w:val="00DC2109"/>
    <w:rsid w:val="00DD36B6"/>
    <w:rsid w:val="00DD4906"/>
    <w:rsid w:val="00DD5457"/>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507F"/>
    <w:rsid w:val="00E53042"/>
    <w:rsid w:val="00E55BC5"/>
    <w:rsid w:val="00E5773F"/>
    <w:rsid w:val="00E615BE"/>
    <w:rsid w:val="00E63774"/>
    <w:rsid w:val="00E65FDD"/>
    <w:rsid w:val="00E7189D"/>
    <w:rsid w:val="00E71CB7"/>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7DFE"/>
    <w:rsid w:val="00EE11F8"/>
    <w:rsid w:val="00EF4A7B"/>
    <w:rsid w:val="00EF67BA"/>
    <w:rsid w:val="00EF705B"/>
    <w:rsid w:val="00F00E03"/>
    <w:rsid w:val="00F23600"/>
    <w:rsid w:val="00F23BDB"/>
    <w:rsid w:val="00F25328"/>
    <w:rsid w:val="00F25B52"/>
    <w:rsid w:val="00F26D89"/>
    <w:rsid w:val="00F26E82"/>
    <w:rsid w:val="00F26FD1"/>
    <w:rsid w:val="00F27A92"/>
    <w:rsid w:val="00F31E08"/>
    <w:rsid w:val="00F31E21"/>
    <w:rsid w:val="00F34C7E"/>
    <w:rsid w:val="00F360A7"/>
    <w:rsid w:val="00F416AE"/>
    <w:rsid w:val="00F425ED"/>
    <w:rsid w:val="00F50D17"/>
    <w:rsid w:val="00F57FFB"/>
    <w:rsid w:val="00F74DE4"/>
    <w:rsid w:val="00F75B1C"/>
    <w:rsid w:val="00F76D19"/>
    <w:rsid w:val="00F77442"/>
    <w:rsid w:val="00F80E87"/>
    <w:rsid w:val="00F927E2"/>
    <w:rsid w:val="00FA0C31"/>
    <w:rsid w:val="00FA3192"/>
    <w:rsid w:val="00FA3948"/>
    <w:rsid w:val="00FB3345"/>
    <w:rsid w:val="00FB378F"/>
    <w:rsid w:val="00FB5048"/>
    <w:rsid w:val="00FB5197"/>
    <w:rsid w:val="00FC4BB2"/>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uiPriority w:val="99"/>
    <w:semiHidden/>
    <w:rsid w:val="00352DD1"/>
    <w:rPr>
      <w:sz w:val="16"/>
      <w:szCs w:val="16"/>
    </w:rPr>
  </w:style>
  <w:style w:type="paragraph" w:styleId="Kommentartekst">
    <w:name w:val="annotation text"/>
    <w:basedOn w:val="Normal"/>
    <w:link w:val="KommentartekstTegn"/>
    <w:uiPriority w:val="99"/>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uiPriority w:val="99"/>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21792-AF1E-441E-9029-6FD1438E1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4568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Isabella Marie Leong</cp:lastModifiedBy>
  <cp:revision>2</cp:revision>
  <cp:lastPrinted>2020-05-04T06:07:00Z</cp:lastPrinted>
  <dcterms:created xsi:type="dcterms:W3CDTF">2022-02-28T14:10:00Z</dcterms:created>
  <dcterms:modified xsi:type="dcterms:W3CDTF">2022-02-28T14:10:00Z</dcterms:modified>
</cp:coreProperties>
</file>